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32C1775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w:t>
      </w:r>
      <w:r w:rsidR="00B44D1B">
        <w:rPr>
          <w:rFonts w:asciiTheme="minorHAnsi" w:hAnsiTheme="minorHAnsi" w:cstheme="minorHAnsi"/>
          <w:sz w:val="22"/>
          <w:szCs w:val="22"/>
        </w:rPr>
        <w:t>ý</w:t>
      </w:r>
      <w:r>
        <w:rPr>
          <w:rFonts w:asciiTheme="minorHAnsi" w:hAnsiTheme="minorHAnsi" w:cstheme="minorHAnsi"/>
          <w:sz w:val="22"/>
          <w:szCs w:val="22"/>
        </w:rPr>
        <w:t xml:space="preserve"> zákonník v znení</w:t>
      </w:r>
    </w:p>
    <w:p w14:paraId="6B772FA1" w14:textId="2F6326B1"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77777777"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2BEBB9F3" w14:textId="7B01598B" w:rsidR="004006A3" w:rsidRDefault="004006A3" w:rsidP="002947AB">
      <w:pPr>
        <w:pStyle w:val="Default"/>
        <w:jc w:val="center"/>
        <w:rPr>
          <w:rStyle w:val="CharStyle13"/>
          <w:rFonts w:asciiTheme="minorHAnsi" w:hAnsiTheme="minorHAnsi" w:cstheme="minorHAnsi"/>
          <w:sz w:val="28"/>
          <w:szCs w:val="28"/>
        </w:rPr>
      </w:pPr>
      <w:r w:rsidRPr="004006A3">
        <w:rPr>
          <w:rStyle w:val="CharStyle13"/>
          <w:rFonts w:asciiTheme="minorHAnsi" w:hAnsiTheme="minorHAnsi" w:cstheme="minorHAnsi"/>
          <w:sz w:val="28"/>
          <w:szCs w:val="28"/>
        </w:rPr>
        <w:t>SOŠ Tornaľa - modernizácia odborného vzdelávania - budova SOŠ</w:t>
      </w:r>
      <w:r w:rsidRPr="004006A3" w:rsidDel="004006A3">
        <w:rPr>
          <w:rStyle w:val="CharStyle13"/>
          <w:rFonts w:asciiTheme="minorHAnsi" w:hAnsiTheme="minorHAnsi" w:cstheme="minorHAnsi"/>
          <w:sz w:val="28"/>
          <w:szCs w:val="28"/>
          <w:highlight w:val="yellow"/>
        </w:rPr>
        <w:t xml:space="preserve"> </w:t>
      </w:r>
    </w:p>
    <w:p w14:paraId="1B8CFE3D" w14:textId="5CCB17F4"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5378FE">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C296B63" w:rsidR="00A82098" w:rsidRPr="005C0934"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002726B8" w:rsidRPr="006413A2">
        <w:rPr>
          <w:rFonts w:ascii="Calibri" w:eastAsia="Times New Roman" w:hAnsi="Calibri" w:cs="Calibri"/>
          <w:color w:val="000000"/>
          <w:highlight w:val="yellow"/>
          <w:lang w:eastAsia="sk-SK"/>
        </w:rPr>
        <w:t>SK92 8180 0000 0070 0038 9679</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1C88" w:rsidR="00A82098" w:rsidRPr="00513F2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r>
      <w:r w:rsidRPr="00513F28">
        <w:rPr>
          <w:rFonts w:ascii="Calibri" w:eastAsia="Times New Roman" w:hAnsi="Calibri" w:cs="Calibri"/>
          <w:color w:val="000000"/>
          <w:lang w:eastAsia="sk-SK"/>
        </w:rPr>
        <w:t xml:space="preserve">Mgr. Martin Daniš, </w:t>
      </w:r>
      <w:r w:rsidR="00882568" w:rsidRPr="00513F28">
        <w:rPr>
          <w:rFonts w:cstheme="minorHAnsi"/>
        </w:rPr>
        <w:t>riaditeľ odboru verejného obstarávania a investícii Úradu BBSK</w:t>
      </w:r>
    </w:p>
    <w:p w14:paraId="5CB20B3D" w14:textId="4D37A325" w:rsidR="00E02EAF" w:rsidRPr="00A82098" w:rsidRDefault="00E02EAF" w:rsidP="00A82098">
      <w:pPr>
        <w:widowControl w:val="0"/>
        <w:spacing w:after="0" w:line="240" w:lineRule="auto"/>
        <w:ind w:left="2832" w:hanging="2832"/>
        <w:rPr>
          <w:rFonts w:ascii="Calibri" w:eastAsia="Times New Roman" w:hAnsi="Calibri" w:cs="Calibri"/>
          <w:color w:val="000000"/>
          <w:lang w:eastAsia="sk-SK"/>
        </w:rPr>
      </w:pPr>
      <w:r w:rsidRPr="00513F28">
        <w:rPr>
          <w:rFonts w:ascii="Calibri" w:eastAsia="Times New Roman" w:hAnsi="Calibri" w:cs="Calibri"/>
          <w:color w:val="000000"/>
          <w:lang w:eastAsia="sk-SK"/>
        </w:rPr>
        <w:tab/>
      </w:r>
      <w:r w:rsidRPr="00513F28">
        <w:rPr>
          <w:rFonts w:cstheme="minorHAnsi"/>
        </w:rPr>
        <w:t xml:space="preserve">JUDr. Jakub Izák, </w:t>
      </w:r>
      <w:r w:rsidR="008C084D" w:rsidRPr="00513F28">
        <w:rPr>
          <w:rFonts w:cstheme="minorHAnsi"/>
        </w:rPr>
        <w:t>vedúci oddelenia administratívno-technickej podpory</w:t>
      </w:r>
      <w:r w:rsidR="0024761C" w:rsidRPr="00513F28">
        <w:rPr>
          <w:rFonts w:cstheme="minorHAnsi"/>
        </w:rPr>
        <w:t xml:space="preserve"> Úradu BBSK</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321EECC3" w14:textId="336E1B4A" w:rsidR="00F97B25" w:rsidRDefault="00A82098" w:rsidP="00F97B25">
      <w:pPr>
        <w:spacing w:after="0" w:line="240" w:lineRule="auto"/>
        <w:ind w:left="2835" w:hanging="2835"/>
        <w:jc w:val="both"/>
        <w:rPr>
          <w:rFonts w:cstheme="minorHAnsi"/>
        </w:rPr>
      </w:pPr>
      <w:r w:rsidRPr="43864DD6">
        <w:rPr>
          <w:rFonts w:ascii="Calibri" w:eastAsia="Times New Roman" w:hAnsi="Calibri" w:cs="Calibri"/>
          <w:color w:val="000000" w:themeColor="text1"/>
          <w:lang w:eastAsia="sk-SK"/>
        </w:rPr>
        <w:t>(realizačných) veciach:</w:t>
      </w:r>
      <w:r>
        <w:tab/>
      </w:r>
      <w:r w:rsidR="00F97B25" w:rsidRPr="00933C9B">
        <w:rPr>
          <w:rFonts w:cstheme="minorHAnsi"/>
        </w:rPr>
        <w:t>Ing. Matúš Kutlák, odborný referent pre investície,</w:t>
      </w:r>
    </w:p>
    <w:p w14:paraId="625E2F00" w14:textId="0A374179" w:rsidR="005F7AA6" w:rsidRDefault="005F7AA6" w:rsidP="006413A2">
      <w:pPr>
        <w:spacing w:after="0" w:line="240" w:lineRule="auto"/>
        <w:ind w:left="2835"/>
        <w:jc w:val="both"/>
        <w:rPr>
          <w:rFonts w:cstheme="minorHAnsi"/>
        </w:rPr>
      </w:pPr>
      <w:r>
        <w:rPr>
          <w:rFonts w:cstheme="minorHAnsi"/>
        </w:rPr>
        <w:t>B</w:t>
      </w:r>
      <w:r w:rsidRPr="005F7AA6">
        <w:rPr>
          <w:rFonts w:cstheme="minorHAnsi"/>
        </w:rPr>
        <w:t>ro</w:t>
      </w:r>
      <w:r w:rsidR="00912E4B">
        <w:rPr>
          <w:rFonts w:cstheme="minorHAnsi"/>
        </w:rPr>
        <w:t>nislava</w:t>
      </w:r>
      <w:r w:rsidRPr="005F7AA6">
        <w:rPr>
          <w:rFonts w:cstheme="minorHAnsi"/>
        </w:rPr>
        <w:t xml:space="preserve"> </w:t>
      </w:r>
      <w:r>
        <w:rPr>
          <w:rFonts w:cstheme="minorHAnsi"/>
        </w:rPr>
        <w:t>C</w:t>
      </w:r>
      <w:r w:rsidRPr="005F7AA6">
        <w:rPr>
          <w:rFonts w:cstheme="minorHAnsi"/>
        </w:rPr>
        <w:t>eľuchová</w:t>
      </w:r>
      <w:r w:rsidR="00624E09">
        <w:rPr>
          <w:rFonts w:cstheme="minorHAnsi"/>
        </w:rPr>
        <w:t>, projektová manažérka</w:t>
      </w:r>
    </w:p>
    <w:p w14:paraId="2262A724" w14:textId="752F3D9B" w:rsidR="00D54C55" w:rsidRDefault="00F97B25" w:rsidP="00F97B25">
      <w:pPr>
        <w:widowControl w:val="0"/>
        <w:spacing w:after="0" w:line="240" w:lineRule="auto"/>
        <w:ind w:left="2835" w:hanging="2835"/>
        <w:rPr>
          <w:rFonts w:ascii="Calibri" w:eastAsia="Times New Roman" w:hAnsi="Calibri" w:cs="Calibri"/>
          <w:color w:val="000000"/>
          <w:lang w:eastAsia="sk-SK"/>
        </w:rPr>
      </w:pPr>
      <w:r>
        <w:rPr>
          <w:rFonts w:cstheme="minorHAnsi"/>
        </w:rPr>
        <w:tab/>
      </w:r>
      <w:r w:rsidRPr="002B57DC">
        <w:rPr>
          <w:rFonts w:cstheme="minorHAnsi"/>
        </w:rPr>
        <w:t xml:space="preserve">Mgr. Ladislav </w:t>
      </w:r>
      <w:proofErr w:type="spellStart"/>
      <w:r w:rsidRPr="002B57DC">
        <w:rPr>
          <w:rFonts w:cstheme="minorHAnsi"/>
        </w:rPr>
        <w:t>Kocsis</w:t>
      </w:r>
      <w:proofErr w:type="spellEnd"/>
      <w:r>
        <w:rPr>
          <w:rFonts w:cstheme="minorHAnsi"/>
        </w:rPr>
        <w:t xml:space="preserve">, riaditeľ školy - </w:t>
      </w:r>
      <w:bookmarkStart w:id="1" w:name="_Hlk86140027"/>
      <w:r>
        <w:t xml:space="preserve">Stredná odborná škola - </w:t>
      </w:r>
      <w:proofErr w:type="spellStart"/>
      <w:r>
        <w:t>Szakközépiskola</w:t>
      </w:r>
      <w:proofErr w:type="spellEnd"/>
      <w:r>
        <w:t>, Šafárikova 56, Tornaľa (IČO: 00984818)</w:t>
      </w:r>
      <w:bookmarkEnd w:id="1"/>
      <w:r w:rsidR="00A82098" w:rsidRPr="00A82098">
        <w:rPr>
          <w:rFonts w:ascii="Calibri" w:eastAsia="Times New Roman" w:hAnsi="Calibri" w:cs="Calibri"/>
          <w:color w:val="000000"/>
          <w:lang w:eastAsia="sk-SK"/>
        </w:rPr>
        <w:tab/>
      </w:r>
    </w:p>
    <w:p w14:paraId="397462B9" w14:textId="2E5B9EF0" w:rsidR="00A82098" w:rsidRPr="00A82098" w:rsidRDefault="00A82098" w:rsidP="00B11390">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Telefón/ fax:</w:t>
      </w:r>
      <w:r w:rsidRPr="00A82098">
        <w:rPr>
          <w:rFonts w:ascii="Calibri" w:eastAsia="Times New Roman" w:hAnsi="Calibri" w:cs="Calibri"/>
          <w:color w:val="000000"/>
          <w:lang w:eastAsia="sk-SK"/>
        </w:rPr>
        <w:tab/>
      </w:r>
      <w:r w:rsidRPr="00553C4D">
        <w:rPr>
          <w:rFonts w:ascii="Calibri" w:eastAsia="Times New Roman" w:hAnsi="Calibri" w:cs="Calibri"/>
          <w:color w:val="000000"/>
          <w:highlight w:val="yellow"/>
          <w:lang w:eastAsia="sk-SK"/>
        </w:rPr>
        <w:t>048 / 4325 111, 048/4325527, 048/4325609, 048/4325525</w:t>
      </w:r>
      <w:r w:rsidR="005351EB" w:rsidRPr="00553C4D">
        <w:rPr>
          <w:rFonts w:ascii="Calibri" w:eastAsia="Times New Roman" w:hAnsi="Calibri" w:cs="Calibri"/>
          <w:color w:val="000000"/>
          <w:highlight w:val="yellow"/>
          <w:lang w:eastAsia="sk-SK"/>
        </w:rPr>
        <w:t xml:space="preserve">, </w:t>
      </w:r>
      <w:r w:rsidR="005351EB" w:rsidRPr="00553C4D">
        <w:rPr>
          <w:rFonts w:ascii="Calibri" w:eastAsia="Times New Roman" w:hAnsi="Calibri" w:cs="Calibri"/>
          <w:color w:val="000000"/>
          <w:highlight w:val="yellow"/>
          <w:lang w:eastAsia="sk-SK"/>
        </w:rPr>
        <w:br/>
      </w:r>
      <w:r w:rsidR="005351EB" w:rsidRPr="000730E6">
        <w:rPr>
          <w:rFonts w:cstheme="minorHAnsi"/>
        </w:rPr>
        <w:t xml:space="preserve">0910 847 017, </w:t>
      </w:r>
      <w:r w:rsidR="000730E6" w:rsidRPr="000730E6">
        <w:rPr>
          <w:rFonts w:cstheme="minorHAnsi"/>
        </w:rPr>
        <w:t>0948 944 569</w:t>
      </w:r>
      <w:r w:rsidR="000730E6" w:rsidRPr="00553C4D" w:rsidDel="000730E6">
        <w:rPr>
          <w:rFonts w:cstheme="minorHAnsi"/>
        </w:rPr>
        <w:t xml:space="preserve"> </w:t>
      </w:r>
    </w:p>
    <w:p w14:paraId="27304D1F" w14:textId="1DE05C5F" w:rsidR="00491C10" w:rsidRPr="00553C4D" w:rsidRDefault="00A82098" w:rsidP="00491C10">
      <w:pPr>
        <w:widowControl w:val="0"/>
        <w:spacing w:after="0" w:line="240" w:lineRule="auto"/>
        <w:ind w:left="2835" w:hanging="2835"/>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11" w:history="1">
        <w:r w:rsidRPr="006413A2">
          <w:rPr>
            <w:rStyle w:val="Hypertextovprepojenie"/>
          </w:rPr>
          <w:t>podatelna@bbsk.sk</w:t>
        </w:r>
      </w:hyperlink>
      <w:r w:rsidRPr="00874157">
        <w:rPr>
          <w:rFonts w:ascii="Calibri" w:eastAsia="Times New Roman" w:hAnsi="Calibri" w:cs="Calibri"/>
          <w:color w:val="000000"/>
          <w:lang w:eastAsia="sk-SK"/>
        </w:rPr>
        <w:t xml:space="preserve">, </w:t>
      </w:r>
      <w:hyperlink r:id="rId12" w:history="1">
        <w:r w:rsidR="00874157" w:rsidRPr="00021CC9">
          <w:rPr>
            <w:rStyle w:val="Hypertextovprepojenie"/>
            <w:rFonts w:ascii="Calibri" w:eastAsia="Times New Roman" w:hAnsi="Calibri" w:cs="Calibri"/>
            <w:lang w:eastAsia="sk-SK"/>
          </w:rPr>
          <w:t>martin.danis@bbsk.s</w:t>
        </w:r>
      </w:hyperlink>
      <w:r w:rsidRPr="006413A2">
        <w:rPr>
          <w:rStyle w:val="Hypertextovprepojenie"/>
        </w:rPr>
        <w:t>k</w:t>
      </w:r>
      <w:r w:rsidRPr="00874157">
        <w:rPr>
          <w:rFonts w:ascii="Calibri" w:eastAsia="Times New Roman" w:hAnsi="Calibri" w:cs="Calibri"/>
          <w:color w:val="000000"/>
          <w:lang w:eastAsia="sk-SK"/>
        </w:rPr>
        <w:t xml:space="preserve">, </w:t>
      </w:r>
      <w:hyperlink r:id="rId13" w:history="1">
        <w:r w:rsidR="00204126" w:rsidRPr="00874157">
          <w:rPr>
            <w:rStyle w:val="Hypertextovprepojenie"/>
            <w:rFonts w:cstheme="minorHAnsi"/>
          </w:rPr>
          <w:t>matus.kutlak@bbsk.sk</w:t>
        </w:r>
      </w:hyperlink>
      <w:r w:rsidR="00204126" w:rsidRPr="00874157">
        <w:rPr>
          <w:rFonts w:cstheme="minorHAnsi"/>
        </w:rPr>
        <w:t xml:space="preserve">, </w:t>
      </w:r>
      <w:hyperlink r:id="rId14" w:history="1">
        <w:r w:rsidR="00BD28D1" w:rsidRPr="00BD28D1">
          <w:rPr>
            <w:rStyle w:val="Hypertextovprepojenie"/>
          </w:rPr>
          <w:t>sostorn.riaditel@gmail.com</w:t>
        </w:r>
      </w:hyperlink>
      <w:r w:rsidR="00491C10" w:rsidRPr="00874157">
        <w:t xml:space="preserve">, </w:t>
      </w:r>
      <w:hyperlink r:id="rId15" w:history="1">
        <w:r w:rsidR="0089328B" w:rsidRPr="0089328B">
          <w:rPr>
            <w:rStyle w:val="Hypertextovprepojenie"/>
          </w:rPr>
          <w:t>bronislava.celuchova@bbsk.sk</w:t>
        </w:r>
      </w:hyperlink>
      <w:r w:rsidR="00491C10">
        <w:t xml:space="preserve">, </w:t>
      </w:r>
    </w:p>
    <w:p w14:paraId="3E87E2B7" w14:textId="77777777" w:rsidR="00141CBD" w:rsidRDefault="00141CBD" w:rsidP="002947AB">
      <w:pPr>
        <w:spacing w:after="0" w:line="240" w:lineRule="auto"/>
        <w:jc w:val="both"/>
        <w:rPr>
          <w:rFonts w:cstheme="minorHAnsi"/>
        </w:rPr>
      </w:pPr>
    </w:p>
    <w:p w14:paraId="79F0B4BA" w14:textId="11BDB492"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3941E1">
        <w:rPr>
          <w:rFonts w:cstheme="minorHAnsi"/>
        </w:rPr>
        <w:t xml:space="preserve">len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rPr>
        <w:t>)</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lastRenderedPageBreak/>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47A23299" w:rsidR="0073020D" w:rsidRDefault="0073020D" w:rsidP="002947AB">
      <w:pPr>
        <w:spacing w:line="240" w:lineRule="auto"/>
        <w:ind w:right="-567"/>
        <w:jc w:val="both"/>
        <w:rPr>
          <w:rFonts w:cstheme="minorHAnsi"/>
          <w:i/>
          <w:lang w:eastAsia="cs-CZ"/>
        </w:rPr>
      </w:pPr>
      <w:r>
        <w:rPr>
          <w:rFonts w:cstheme="minorHAnsi"/>
        </w:rPr>
        <w:t xml:space="preserve">(ďalej </w:t>
      </w:r>
      <w:r w:rsidR="003941E1">
        <w:rPr>
          <w:rFonts w:cstheme="minorHAnsi"/>
        </w:rPr>
        <w:t xml:space="preserve">len </w:t>
      </w:r>
      <w:r>
        <w:rPr>
          <w:rFonts w:cstheme="minorHAnsi"/>
        </w:rPr>
        <w:t xml:space="preserve">ako </w:t>
      </w:r>
      <w:r>
        <w:rPr>
          <w:rFonts w:cstheme="minorHAnsi"/>
          <w:b/>
        </w:rPr>
        <w:t>„zhotoviteľ“</w:t>
      </w:r>
      <w:r>
        <w:rPr>
          <w:rFonts w:cstheme="minorHAnsi"/>
        </w:rPr>
        <w:t xml:space="preserve">  a spolu s </w:t>
      </w:r>
      <w:r w:rsidR="0074746D">
        <w:rPr>
          <w:rFonts w:cstheme="minorHAnsi"/>
        </w:rPr>
        <w:t>o</w:t>
      </w:r>
      <w:r>
        <w:rPr>
          <w:rFonts w:cstheme="minorHAnsi"/>
        </w:rPr>
        <w:t>bjednávateľom ďalej</w:t>
      </w:r>
      <w:r w:rsidR="00E91D00">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40C95593"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6E693E">
        <w:rPr>
          <w:rFonts w:asciiTheme="minorHAnsi" w:hAnsiTheme="minorHAnsi" w:cstheme="minorHAnsi"/>
        </w:rPr>
        <w:t xml:space="preserve"> (ďalej len ako „</w:t>
      </w:r>
      <w:r w:rsidR="006E693E" w:rsidRPr="00ED44B8">
        <w:rPr>
          <w:rFonts w:asciiTheme="minorHAnsi" w:hAnsiTheme="minorHAnsi" w:cstheme="minorHAnsi"/>
          <w:b/>
          <w:bCs/>
        </w:rPr>
        <w:t>ZVO</w:t>
      </w:r>
      <w:r w:rsidR="006E693E">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A327AB" w:rsidRPr="00A327AB">
        <w:rPr>
          <w:rFonts w:asciiTheme="minorHAnsi" w:hAnsiTheme="minorHAnsi" w:cstheme="minorHAnsi"/>
        </w:rPr>
        <w:t xml:space="preserve">SOŠ Tornaľa - modernizácia odborného vzdelávania - budova SOŠ </w:t>
      </w:r>
      <w:r w:rsidRPr="0073020D">
        <w:rPr>
          <w:rFonts w:asciiTheme="minorHAnsi" w:hAnsiTheme="minorHAnsi" w:cstheme="minorHAnsi"/>
        </w:rPr>
        <w:t xml:space="preserve">(ďalej </w:t>
      </w:r>
      <w:r w:rsidR="006E693E">
        <w:rPr>
          <w:rFonts w:asciiTheme="minorHAnsi" w:hAnsiTheme="minorHAnsi" w:cstheme="minorHAnsi"/>
        </w:rPr>
        <w:t>len ako</w:t>
      </w:r>
      <w:r w:rsidRPr="0073020D">
        <w:rPr>
          <w:rFonts w:asciiTheme="minorHAnsi" w:hAnsiTheme="minorHAnsi" w:cstheme="minorHAnsi"/>
        </w:rPr>
        <w:t xml:space="preserve"> „</w:t>
      </w:r>
      <w:r w:rsidRPr="00ED44B8">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w:t>
      </w:r>
      <w:r w:rsidR="00276054">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45854270" w14:textId="77777777" w:rsidR="00E72746" w:rsidRDefault="00E72746" w:rsidP="005C4C64">
      <w:pPr>
        <w:pStyle w:val="Odsekzoznamu"/>
        <w:tabs>
          <w:tab w:val="left" w:pos="426"/>
        </w:tabs>
        <w:ind w:left="0"/>
        <w:jc w:val="both"/>
        <w:rPr>
          <w:rFonts w:asciiTheme="minorHAnsi" w:hAnsiTheme="minorHAnsi" w:cstheme="minorHAnsi"/>
        </w:rPr>
      </w:pPr>
    </w:p>
    <w:p w14:paraId="6A253369" w14:textId="229DB8B9" w:rsidR="000871BD" w:rsidRPr="004D4214" w:rsidRDefault="000871BD" w:rsidP="000871BD">
      <w:pPr>
        <w:pStyle w:val="Odsekzoznamu"/>
        <w:numPr>
          <w:ilvl w:val="0"/>
          <w:numId w:val="1"/>
        </w:numPr>
        <w:tabs>
          <w:tab w:val="left" w:pos="426"/>
        </w:tabs>
        <w:ind w:left="0" w:firstLine="0"/>
        <w:jc w:val="both"/>
        <w:rPr>
          <w:rFonts w:asciiTheme="minorHAnsi" w:hAnsiTheme="minorHAnsi" w:cstheme="minorHAnsi"/>
        </w:rPr>
      </w:pPr>
      <w:r w:rsidRPr="00BD7ABC">
        <w:rPr>
          <w:rFonts w:asciiTheme="minorHAnsi" w:hAnsiTheme="minorHAnsi" w:cstheme="minorHAnsi"/>
        </w:rPr>
        <w:t xml:space="preserve">Nevyhnutným predpokladom k plneniu podľa tejto Zmluvy je platná a účinná Zmluva o poskytnutí </w:t>
      </w:r>
      <w:r w:rsidR="008F3565">
        <w:rPr>
          <w:rFonts w:asciiTheme="minorHAnsi" w:hAnsiTheme="minorHAnsi" w:cstheme="minorHAnsi"/>
        </w:rPr>
        <w:t>nenávratného finančného príspevku</w:t>
      </w:r>
      <w:r w:rsidRPr="00BD7ABC">
        <w:rPr>
          <w:rFonts w:asciiTheme="minorHAnsi" w:hAnsiTheme="minorHAnsi" w:cstheme="minorHAnsi"/>
        </w:rPr>
        <w:t xml:space="preserve"> (</w:t>
      </w:r>
      <w:r>
        <w:rPr>
          <w:rFonts w:asciiTheme="minorHAnsi" w:hAnsiTheme="minorHAnsi" w:cstheme="minorHAnsi"/>
        </w:rPr>
        <w:t>ďalej len ako „</w:t>
      </w:r>
      <w:r w:rsidR="000C173D">
        <w:rPr>
          <w:rFonts w:asciiTheme="minorHAnsi" w:hAnsiTheme="minorHAnsi" w:cstheme="minorHAnsi"/>
          <w:b/>
          <w:bCs/>
        </w:rPr>
        <w:t>z</w:t>
      </w:r>
      <w:r w:rsidRPr="007E632E">
        <w:rPr>
          <w:rFonts w:asciiTheme="minorHAnsi" w:hAnsiTheme="minorHAnsi" w:cstheme="minorHAnsi"/>
          <w:b/>
          <w:bCs/>
        </w:rPr>
        <w:t>mluva o </w:t>
      </w:r>
      <w:r w:rsidR="000C173D">
        <w:rPr>
          <w:rFonts w:asciiTheme="minorHAnsi" w:hAnsiTheme="minorHAnsi" w:cstheme="minorHAnsi"/>
          <w:b/>
          <w:bCs/>
        </w:rPr>
        <w:t>NFP</w:t>
      </w:r>
      <w:r>
        <w:rPr>
          <w:rFonts w:asciiTheme="minorHAnsi" w:hAnsiTheme="minorHAnsi" w:cstheme="minorHAnsi"/>
        </w:rPr>
        <w:t>“</w:t>
      </w:r>
      <w:r w:rsidRPr="00BD7ABC">
        <w:rPr>
          <w:rFonts w:asciiTheme="minorHAnsi" w:hAnsiTheme="minorHAnsi" w:cstheme="minorHAnsi"/>
        </w:rPr>
        <w:t xml:space="preserve">), uzavretá medzi </w:t>
      </w:r>
      <w:r w:rsidRPr="00205222">
        <w:rPr>
          <w:rFonts w:asciiTheme="minorHAnsi" w:hAnsiTheme="minorHAnsi" w:cstheme="minorHAnsi"/>
          <w:color w:val="000000" w:themeColor="text1"/>
        </w:rPr>
        <w:t>poskytovateľom p</w:t>
      </w:r>
      <w:r>
        <w:rPr>
          <w:rFonts w:asciiTheme="minorHAnsi" w:hAnsiTheme="minorHAnsi" w:cstheme="minorHAnsi"/>
          <w:color w:val="000000" w:themeColor="text1"/>
        </w:rPr>
        <w:t>ríspevku</w:t>
      </w:r>
      <w:r w:rsidRPr="00205222">
        <w:rPr>
          <w:rFonts w:asciiTheme="minorHAnsi" w:hAnsiTheme="minorHAnsi" w:cstheme="minorHAnsi"/>
          <w:color w:val="000000" w:themeColor="text1"/>
        </w:rPr>
        <w:t xml:space="preserve">, ktorým je </w:t>
      </w:r>
      <w:r w:rsidRPr="00805F15">
        <w:rPr>
          <w:rFonts w:asciiTheme="minorHAnsi" w:hAnsiTheme="minorHAnsi" w:cstheme="minorHAnsi"/>
          <w:b/>
          <w:bCs/>
          <w:color w:val="000000" w:themeColor="text1"/>
        </w:rPr>
        <w:t>Ministerstvo investícií, regionálneho rozvoja a informatizácie Slovenskej</w:t>
      </w:r>
      <w:r w:rsidRPr="00805F15">
        <w:rPr>
          <w:rFonts w:asciiTheme="minorHAnsi" w:hAnsiTheme="minorHAnsi" w:cstheme="minorHAnsi"/>
          <w:color w:val="000000" w:themeColor="text1"/>
        </w:rPr>
        <w:t xml:space="preserve"> </w:t>
      </w:r>
      <w:r w:rsidRPr="00805F15">
        <w:rPr>
          <w:rFonts w:asciiTheme="minorHAnsi" w:hAnsiTheme="minorHAnsi" w:cstheme="minorHAnsi"/>
          <w:b/>
          <w:bCs/>
          <w:color w:val="000000" w:themeColor="text1"/>
        </w:rPr>
        <w:t>republiky</w:t>
      </w:r>
      <w:r w:rsidRPr="004D4214">
        <w:rPr>
          <w:rFonts w:asciiTheme="minorHAnsi" w:hAnsiTheme="minorHAnsi" w:cstheme="minorHAnsi"/>
          <w:color w:val="000000" w:themeColor="text1"/>
        </w:rPr>
        <w:t xml:space="preserve"> (ďalej len ako „</w:t>
      </w:r>
      <w:r w:rsidRPr="004D4214">
        <w:rPr>
          <w:rFonts w:asciiTheme="minorHAnsi" w:hAnsiTheme="minorHAnsi" w:cstheme="minorHAnsi"/>
          <w:b/>
          <w:bCs/>
          <w:color w:val="000000" w:themeColor="text1"/>
        </w:rPr>
        <w:t>poskytovateľ NFP</w:t>
      </w:r>
      <w:r w:rsidRPr="004D4214">
        <w:rPr>
          <w:rFonts w:asciiTheme="minorHAnsi" w:hAnsiTheme="minorHAnsi" w:cstheme="minorHAnsi"/>
          <w:color w:val="000000" w:themeColor="text1"/>
        </w:rPr>
        <w:t xml:space="preserve">“) </w:t>
      </w:r>
      <w:r w:rsidRPr="004D4214">
        <w:rPr>
          <w:rFonts w:asciiTheme="minorHAnsi" w:hAnsiTheme="minorHAnsi" w:cstheme="minorHAnsi"/>
        </w:rPr>
        <w:t xml:space="preserve">a objednávateľom, a to na základe </w:t>
      </w:r>
      <w:r w:rsidR="007C58BD" w:rsidRPr="004D4214">
        <w:rPr>
          <w:rFonts w:asciiTheme="minorHAnsi" w:hAnsiTheme="minorHAnsi" w:cstheme="minorHAnsi"/>
        </w:rPr>
        <w:t>schválenej</w:t>
      </w:r>
      <w:r w:rsidRPr="004D4214">
        <w:rPr>
          <w:rFonts w:asciiTheme="minorHAnsi" w:hAnsiTheme="minorHAnsi" w:cstheme="minorHAnsi"/>
        </w:rPr>
        <w:t xml:space="preserve"> žiadosti objednávateľa o poskytnutie </w:t>
      </w:r>
      <w:r w:rsidR="000C173D" w:rsidRPr="004D4214">
        <w:rPr>
          <w:rFonts w:asciiTheme="minorHAnsi" w:hAnsiTheme="minorHAnsi" w:cstheme="minorHAnsi"/>
          <w:color w:val="000000" w:themeColor="text1"/>
        </w:rPr>
        <w:t>nenávratného finančného príspevku (ďalej len ako „</w:t>
      </w:r>
      <w:r w:rsidR="000C173D" w:rsidRPr="004D4214">
        <w:rPr>
          <w:rFonts w:asciiTheme="minorHAnsi" w:hAnsiTheme="minorHAnsi" w:cstheme="minorHAnsi"/>
          <w:b/>
          <w:bCs/>
          <w:color w:val="000000" w:themeColor="text1"/>
        </w:rPr>
        <w:t>NFP</w:t>
      </w:r>
      <w:r w:rsidR="000C173D" w:rsidRPr="004D4214">
        <w:rPr>
          <w:rFonts w:asciiTheme="minorHAnsi" w:hAnsiTheme="minorHAnsi" w:cstheme="minorHAnsi"/>
          <w:color w:val="000000" w:themeColor="text1"/>
        </w:rPr>
        <w:t>“)</w:t>
      </w:r>
      <w:r w:rsidRPr="004D4214">
        <w:rPr>
          <w:rFonts w:asciiTheme="minorHAnsi" w:hAnsiTheme="minorHAnsi" w:cstheme="minorHAnsi"/>
        </w:rPr>
        <w:t>.</w:t>
      </w:r>
      <w:r w:rsidR="00004533" w:rsidRPr="004D4214">
        <w:rPr>
          <w:rFonts w:asciiTheme="minorHAnsi" w:hAnsiTheme="minorHAnsi" w:cstheme="minorHAnsi"/>
        </w:rPr>
        <w:t xml:space="preserve"> </w:t>
      </w:r>
    </w:p>
    <w:p w14:paraId="27B90E44" w14:textId="77777777" w:rsidR="00E72746" w:rsidRPr="004D4214" w:rsidRDefault="00E72746" w:rsidP="00E72746">
      <w:pPr>
        <w:pStyle w:val="Odsekzoznamu"/>
        <w:tabs>
          <w:tab w:val="left" w:pos="426"/>
        </w:tabs>
        <w:ind w:left="0"/>
        <w:jc w:val="both"/>
        <w:rPr>
          <w:rFonts w:asciiTheme="minorHAnsi" w:hAnsiTheme="minorHAnsi" w:cstheme="minorHAnsi"/>
          <w:color w:val="000000" w:themeColor="text1"/>
        </w:rPr>
      </w:pPr>
    </w:p>
    <w:p w14:paraId="01651D79" w14:textId="238697E0" w:rsidR="00E72746" w:rsidRPr="004D4214" w:rsidRDefault="002D5D33" w:rsidP="00E72746">
      <w:pPr>
        <w:pStyle w:val="Odsekzoznamu"/>
        <w:numPr>
          <w:ilvl w:val="0"/>
          <w:numId w:val="1"/>
        </w:numPr>
        <w:tabs>
          <w:tab w:val="left" w:pos="426"/>
        </w:tabs>
        <w:ind w:left="0" w:firstLine="0"/>
        <w:jc w:val="both"/>
        <w:rPr>
          <w:rFonts w:asciiTheme="minorHAnsi" w:hAnsiTheme="minorHAnsi" w:cstheme="minorHAnsi"/>
        </w:rPr>
      </w:pPr>
      <w:r w:rsidRPr="004D4214">
        <w:rPr>
          <w:rFonts w:asciiTheme="minorHAnsi" w:hAnsiTheme="minorHAnsi" w:cstheme="minorHAnsi"/>
        </w:rPr>
        <w:t xml:space="preserve">Predmetom zmluvy o NFP </w:t>
      </w:r>
      <w:r w:rsidR="00906FFB" w:rsidRPr="004D4214">
        <w:rPr>
          <w:rFonts w:asciiTheme="minorHAnsi" w:hAnsiTheme="minorHAnsi" w:cstheme="minorHAnsi"/>
        </w:rPr>
        <w:t>je</w:t>
      </w:r>
      <w:r w:rsidR="001B676A" w:rsidRPr="004D4214">
        <w:rPr>
          <w:rFonts w:asciiTheme="minorHAnsi" w:hAnsiTheme="minorHAnsi" w:cstheme="minorHAnsi"/>
        </w:rPr>
        <w:t xml:space="preserve"> financovanie projektu vymedzeného nasledovnými identifikačnými údajmi</w:t>
      </w:r>
      <w:r w:rsidR="00FD5B98" w:rsidRPr="004D4214">
        <w:rPr>
          <w:rFonts w:asciiTheme="minorHAnsi" w:hAnsiTheme="minorHAnsi" w:cstheme="minorHAnsi"/>
        </w:rPr>
        <w:t>:</w:t>
      </w:r>
    </w:p>
    <w:p w14:paraId="141B2977" w14:textId="77777777" w:rsidR="00FD5B98" w:rsidRPr="00805F15" w:rsidRDefault="00FD5B98" w:rsidP="00FD5B98">
      <w:pPr>
        <w:pStyle w:val="Bezriadkovania"/>
        <w:numPr>
          <w:ilvl w:val="0"/>
          <w:numId w:val="38"/>
        </w:numPr>
        <w:jc w:val="both"/>
        <w:rPr>
          <w:rFonts w:asciiTheme="minorHAnsi" w:hAnsiTheme="minorHAnsi" w:cstheme="minorHAnsi"/>
          <w:bCs/>
          <w:color w:val="auto"/>
          <w:sz w:val="22"/>
          <w:szCs w:val="22"/>
        </w:rPr>
      </w:pPr>
      <w:r w:rsidRPr="00805F15">
        <w:rPr>
          <w:rFonts w:asciiTheme="minorHAnsi" w:hAnsiTheme="minorHAnsi" w:cstheme="minorHAnsi"/>
          <w:bCs/>
          <w:color w:val="auto"/>
          <w:sz w:val="22"/>
          <w:szCs w:val="22"/>
        </w:rPr>
        <w:t>Priorita: 8P1 Fond na spravodlivú transformáciu</w:t>
      </w:r>
    </w:p>
    <w:p w14:paraId="71126D41" w14:textId="155BE3FA" w:rsidR="00FD5B98" w:rsidRPr="00805F15" w:rsidRDefault="00FD5B98" w:rsidP="00FD5B98">
      <w:pPr>
        <w:pStyle w:val="Bezriadkovania"/>
        <w:numPr>
          <w:ilvl w:val="0"/>
          <w:numId w:val="38"/>
        </w:numPr>
        <w:jc w:val="both"/>
        <w:rPr>
          <w:rFonts w:asciiTheme="minorHAnsi" w:hAnsiTheme="minorHAnsi" w:cstheme="minorHAnsi"/>
          <w:bCs/>
          <w:color w:val="auto"/>
          <w:sz w:val="22"/>
          <w:szCs w:val="22"/>
        </w:rPr>
      </w:pPr>
      <w:r w:rsidRPr="00805F15">
        <w:rPr>
          <w:rFonts w:asciiTheme="minorHAnsi" w:hAnsiTheme="minorHAnsi" w:cstheme="minorHAnsi"/>
          <w:bCs/>
          <w:color w:val="auto"/>
          <w:sz w:val="22"/>
          <w:szCs w:val="22"/>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6AF64B33" w14:textId="77777777" w:rsidR="00FD5B98" w:rsidRPr="00805F15" w:rsidRDefault="00FD5B98" w:rsidP="00FD5B98">
      <w:pPr>
        <w:pStyle w:val="Bezriadkovania"/>
        <w:numPr>
          <w:ilvl w:val="0"/>
          <w:numId w:val="38"/>
        </w:numPr>
        <w:jc w:val="both"/>
        <w:rPr>
          <w:rFonts w:asciiTheme="minorHAnsi" w:hAnsiTheme="minorHAnsi" w:cstheme="minorHAnsi"/>
          <w:bCs/>
          <w:color w:val="auto"/>
          <w:sz w:val="22"/>
          <w:szCs w:val="22"/>
        </w:rPr>
      </w:pPr>
      <w:r w:rsidRPr="00805F15">
        <w:rPr>
          <w:rFonts w:asciiTheme="minorHAnsi" w:hAnsiTheme="minorHAnsi" w:cstheme="minorHAnsi"/>
          <w:bCs/>
          <w:color w:val="auto"/>
          <w:sz w:val="22"/>
          <w:szCs w:val="22"/>
        </w:rPr>
        <w:t>Kód výzvy: PSK-MIRRI-001-2023-DV-FST</w:t>
      </w:r>
    </w:p>
    <w:p w14:paraId="05AFD5A6" w14:textId="7D5D9211" w:rsidR="00FD5B98" w:rsidRPr="00805F15" w:rsidRDefault="00FD5B98" w:rsidP="00FD5B98">
      <w:pPr>
        <w:pStyle w:val="Bezriadkovania"/>
        <w:numPr>
          <w:ilvl w:val="0"/>
          <w:numId w:val="38"/>
        </w:numPr>
        <w:jc w:val="both"/>
        <w:rPr>
          <w:rFonts w:asciiTheme="minorHAnsi" w:hAnsiTheme="minorHAnsi" w:cstheme="minorHAnsi"/>
          <w:bCs/>
          <w:color w:val="auto"/>
          <w:sz w:val="22"/>
          <w:szCs w:val="22"/>
        </w:rPr>
      </w:pPr>
      <w:r w:rsidRPr="00805F15">
        <w:rPr>
          <w:rFonts w:asciiTheme="minorHAnsi" w:hAnsiTheme="minorHAnsi" w:cstheme="minorHAnsi"/>
          <w:bCs/>
          <w:color w:val="auto"/>
          <w:sz w:val="22"/>
          <w:szCs w:val="22"/>
        </w:rPr>
        <w:t xml:space="preserve">Názov projektu: </w:t>
      </w:r>
      <w:r w:rsidR="005F3348" w:rsidRPr="00805F15">
        <w:rPr>
          <w:rFonts w:asciiTheme="minorHAnsi" w:hAnsiTheme="minorHAnsi" w:cstheme="minorHAnsi"/>
          <w:bCs/>
          <w:color w:val="auto"/>
          <w:sz w:val="22"/>
          <w:szCs w:val="22"/>
        </w:rPr>
        <w:t xml:space="preserve">  </w:t>
      </w:r>
      <w:r w:rsidR="0089328B" w:rsidRPr="00805F15">
        <w:rPr>
          <w:rFonts w:asciiTheme="minorHAnsi" w:hAnsiTheme="minorHAnsi" w:cstheme="minorHAnsi"/>
          <w:bCs/>
          <w:color w:val="auto"/>
          <w:sz w:val="22"/>
          <w:szCs w:val="22"/>
        </w:rPr>
        <w:t>Stredná odborná škola -</w:t>
      </w:r>
      <w:r w:rsidR="0089328B" w:rsidRPr="004D4214">
        <w:rPr>
          <w:rFonts w:asciiTheme="minorHAnsi" w:hAnsiTheme="minorHAnsi" w:cstheme="minorHAnsi"/>
          <w:bCs/>
          <w:color w:val="auto"/>
          <w:sz w:val="22"/>
          <w:szCs w:val="22"/>
        </w:rPr>
        <w:t xml:space="preserve">- </w:t>
      </w:r>
      <w:proofErr w:type="spellStart"/>
      <w:r w:rsidR="0089328B" w:rsidRPr="004D4214">
        <w:rPr>
          <w:rFonts w:asciiTheme="minorHAnsi" w:hAnsiTheme="minorHAnsi" w:cstheme="minorHAnsi"/>
          <w:bCs/>
          <w:color w:val="auto"/>
          <w:sz w:val="22"/>
          <w:szCs w:val="22"/>
        </w:rPr>
        <w:t>Szakközépiskola</w:t>
      </w:r>
      <w:proofErr w:type="spellEnd"/>
      <w:r w:rsidR="0089328B" w:rsidRPr="004D4214">
        <w:rPr>
          <w:rFonts w:asciiTheme="minorHAnsi" w:hAnsiTheme="minorHAnsi" w:cstheme="minorHAnsi"/>
          <w:bCs/>
          <w:color w:val="auto"/>
          <w:sz w:val="22"/>
          <w:szCs w:val="22"/>
        </w:rPr>
        <w:t xml:space="preserve"> Tornaľa – modernizácia odborného vzdelávania</w:t>
      </w:r>
      <w:r w:rsidR="0089328B" w:rsidRPr="00805F15">
        <w:rPr>
          <w:rFonts w:asciiTheme="minorHAnsi" w:hAnsiTheme="minorHAnsi" w:cstheme="minorHAnsi"/>
          <w:bCs/>
          <w:color w:val="auto"/>
          <w:sz w:val="22"/>
          <w:szCs w:val="22"/>
        </w:rPr>
        <w:t xml:space="preserve"> </w:t>
      </w:r>
    </w:p>
    <w:p w14:paraId="45A3E6FE" w14:textId="545FCD33" w:rsidR="00FD5B98" w:rsidRPr="00805F15" w:rsidRDefault="00FD5B98" w:rsidP="00FD5B98">
      <w:pPr>
        <w:pStyle w:val="Bezriadkovania"/>
        <w:numPr>
          <w:ilvl w:val="0"/>
          <w:numId w:val="38"/>
        </w:numPr>
        <w:jc w:val="both"/>
        <w:rPr>
          <w:rFonts w:asciiTheme="minorHAnsi" w:hAnsiTheme="minorHAnsi" w:cstheme="minorHAnsi"/>
          <w:bCs/>
          <w:color w:val="auto"/>
          <w:sz w:val="22"/>
          <w:szCs w:val="22"/>
        </w:rPr>
      </w:pPr>
      <w:r w:rsidRPr="00805F15">
        <w:rPr>
          <w:rFonts w:asciiTheme="minorHAnsi" w:hAnsiTheme="minorHAnsi" w:cstheme="minorHAnsi"/>
          <w:bCs/>
          <w:color w:val="auto"/>
          <w:sz w:val="22"/>
          <w:szCs w:val="22"/>
        </w:rPr>
        <w:t xml:space="preserve">Kód žiadosti o NFP: </w:t>
      </w:r>
      <w:r w:rsidR="0089328B" w:rsidRPr="00805F15">
        <w:rPr>
          <w:rFonts w:asciiTheme="minorHAnsi" w:hAnsiTheme="minorHAnsi" w:cstheme="minorHAnsi"/>
          <w:bCs/>
          <w:color w:val="auto"/>
          <w:sz w:val="22"/>
          <w:szCs w:val="22"/>
        </w:rPr>
        <w:t>NFP401801A296</w:t>
      </w:r>
    </w:p>
    <w:p w14:paraId="7F79E821" w14:textId="77777777" w:rsidR="00F33DA2" w:rsidRDefault="00F33DA2" w:rsidP="00F33DA2">
      <w:pPr>
        <w:pStyle w:val="Bezriadkovania"/>
        <w:jc w:val="both"/>
        <w:rPr>
          <w:rFonts w:asciiTheme="minorHAnsi" w:hAnsiTheme="minorHAnsi" w:cstheme="minorHAnsi"/>
          <w:bCs/>
          <w:color w:val="auto"/>
          <w:sz w:val="22"/>
          <w:szCs w:val="22"/>
        </w:rPr>
      </w:pPr>
    </w:p>
    <w:p w14:paraId="55FD563E" w14:textId="428CC52C" w:rsidR="009304F1" w:rsidRPr="0073020D" w:rsidRDefault="00F33DA2" w:rsidP="009304F1">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 xml:space="preserve">bude </w:t>
      </w:r>
      <w:r w:rsidR="00076CCE">
        <w:rPr>
          <w:rFonts w:asciiTheme="minorHAnsi" w:hAnsiTheme="minorHAnsi" w:cstheme="minorHAnsi"/>
        </w:rPr>
        <w:t>spolufinancovaná</w:t>
      </w:r>
      <w:r>
        <w:rPr>
          <w:rFonts w:asciiTheme="minorHAnsi" w:hAnsiTheme="minorHAnsi" w:cstheme="minorHAnsi"/>
        </w:rPr>
        <w:t xml:space="preserve"> z</w:t>
      </w:r>
      <w:r w:rsidR="003C7A74">
        <w:rPr>
          <w:rFonts w:asciiTheme="minorHAnsi" w:hAnsiTheme="minorHAnsi" w:cstheme="minorHAnsi"/>
        </w:rPr>
        <w:t> NFP,</w:t>
      </w:r>
      <w:r w:rsidRPr="00933C9B">
        <w:rPr>
          <w:rFonts w:asciiTheme="minorHAnsi" w:hAnsiTheme="minorHAnsi" w:cstheme="minorHAnsi"/>
        </w:rPr>
        <w:t xml:space="preserve"> </w:t>
      </w:r>
      <w:r w:rsidR="00416126" w:rsidRPr="00302954">
        <w:rPr>
          <w:rFonts w:asciiTheme="minorHAnsi" w:hAnsiTheme="minorHAnsi" w:cstheme="minorHAnsi"/>
        </w:rPr>
        <w:t xml:space="preserve">ktorého podmienky čerpania </w:t>
      </w:r>
      <w:r w:rsidR="002D5D33">
        <w:rPr>
          <w:rFonts w:asciiTheme="minorHAnsi" w:hAnsiTheme="minorHAnsi" w:cstheme="minorHAnsi"/>
        </w:rPr>
        <w:t>sú</w:t>
      </w:r>
      <w:r w:rsidR="00416126" w:rsidRPr="00302954">
        <w:rPr>
          <w:rFonts w:asciiTheme="minorHAnsi" w:hAnsiTheme="minorHAnsi" w:cstheme="minorHAnsi"/>
        </w:rPr>
        <w:t xml:space="preserve"> upravené</w:t>
      </w:r>
      <w:r w:rsidR="00416126" w:rsidRPr="00933C9B">
        <w:rPr>
          <w:rFonts w:asciiTheme="minorHAnsi" w:hAnsiTheme="minorHAnsi" w:cstheme="minorHAnsi"/>
        </w:rPr>
        <w:t xml:space="preserve"> </w:t>
      </w:r>
      <w:r w:rsidR="003C7A74">
        <w:rPr>
          <w:rFonts w:asciiTheme="minorHAnsi" w:hAnsiTheme="minorHAnsi" w:cstheme="minorHAnsi"/>
        </w:rPr>
        <w:t xml:space="preserve">v </w:t>
      </w:r>
      <w:r>
        <w:rPr>
          <w:rFonts w:asciiTheme="minorHAnsi" w:hAnsiTheme="minorHAnsi" w:cstheme="minorHAnsi"/>
        </w:rPr>
        <w:t>z</w:t>
      </w:r>
      <w:r w:rsidRPr="00933C9B">
        <w:rPr>
          <w:rFonts w:asciiTheme="minorHAnsi" w:hAnsiTheme="minorHAnsi" w:cstheme="minorHAnsi"/>
        </w:rPr>
        <w:t>mluv</w:t>
      </w:r>
      <w:r w:rsidR="003C7A74">
        <w:rPr>
          <w:rFonts w:asciiTheme="minorHAnsi" w:hAnsiTheme="minorHAnsi" w:cstheme="minorHAnsi"/>
        </w:rPr>
        <w:t>e</w:t>
      </w:r>
      <w:r w:rsidRPr="00933C9B">
        <w:rPr>
          <w:rFonts w:asciiTheme="minorHAnsi" w:hAnsiTheme="minorHAnsi" w:cstheme="minorHAnsi"/>
        </w:rPr>
        <w:t xml:space="preserve"> o</w:t>
      </w:r>
      <w:r w:rsidR="009304F1">
        <w:rPr>
          <w:rFonts w:asciiTheme="minorHAnsi" w:hAnsiTheme="minorHAnsi" w:cstheme="minorHAnsi"/>
        </w:rPr>
        <w:t> </w:t>
      </w:r>
      <w:r w:rsidR="0011659E">
        <w:rPr>
          <w:rFonts w:asciiTheme="minorHAnsi" w:hAnsiTheme="minorHAnsi" w:cstheme="minorHAnsi"/>
        </w:rPr>
        <w:t>NFP</w:t>
      </w:r>
      <w:r w:rsidR="009304F1">
        <w:rPr>
          <w:rFonts w:asciiTheme="minorHAnsi" w:hAnsiTheme="minorHAnsi" w:cstheme="minorHAnsi"/>
        </w:rPr>
        <w:t>. Zhotoviteľ berie na vedomie a súhlasí, že cena za dielo preto bude zhotoviteľovi uhradená až po pripísaní NFP na účet objednávateľa.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0FCFBC3A"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911F86F"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v</w:t>
      </w:r>
      <w:r w:rsidR="00562844">
        <w:rPr>
          <w:rFonts w:asciiTheme="minorHAnsi" w:hAnsiTheme="minorHAnsi" w:cstheme="minorHAnsi"/>
        </w:rPr>
        <w:t xml:space="preserve"> zmysle </w:t>
      </w:r>
      <w:r w:rsidRPr="00470D1E">
        <w:rPr>
          <w:rFonts w:asciiTheme="minorHAnsi" w:hAnsiTheme="minorHAnsi" w:cstheme="minorHAnsi"/>
        </w:rPr>
        <w:t>čl. III Zmluvy</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747797D8"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465A87">
        <w:rPr>
          <w:rFonts w:asciiTheme="minorHAnsi" w:hAnsiTheme="minorHAnsi" w:cs="Calibri"/>
        </w:rPr>
        <w:t>podnikateľom</w:t>
      </w:r>
      <w:r>
        <w:rPr>
          <w:rFonts w:asciiTheme="minorHAnsi" w:hAnsiTheme="minorHAnsi" w:cs="Calibri"/>
        </w:rPr>
        <w:t xml:space="preserve"> s právnou subjektivitou, ktor</w:t>
      </w:r>
      <w:r w:rsidR="00465A87">
        <w:rPr>
          <w:rFonts w:asciiTheme="minorHAnsi" w:hAnsiTheme="minorHAnsi" w:cs="Calibri"/>
        </w:rPr>
        <w:t>ého</w:t>
      </w:r>
      <w:r>
        <w:rPr>
          <w:rFonts w:asciiTheme="minorHAnsi" w:hAnsiTheme="minorHAnsi" w:cs="Calibri"/>
        </w:rPr>
        <w:t xml:space="preserve"> predmetom podnikania je stavebná činnosť v rozsahu požadovanom súťažnými podmienkami verejného obstarávania, teda spĺňa podmienku odbornej spôsobilosti po materiálnej, technickej, technologickej i personálnej </w:t>
      </w:r>
      <w:r>
        <w:rPr>
          <w:rFonts w:asciiTheme="minorHAnsi" w:hAnsiTheme="minorHAnsi" w:cs="Calibri"/>
        </w:rPr>
        <w:lastRenderedPageBreak/>
        <w:t xml:space="preserve">stránke, </w:t>
      </w:r>
      <w:r w:rsidR="00562844">
        <w:rPr>
          <w:rFonts w:asciiTheme="minorHAnsi" w:hAnsiTheme="minorHAnsi" w:cs="Calibri"/>
        </w:rPr>
        <w:t xml:space="preserve">potrebnej </w:t>
      </w:r>
      <w:r>
        <w:rPr>
          <w:rFonts w:asciiTheme="minorHAnsi" w:hAnsiTheme="minorHAnsi" w:cs="Calibri"/>
        </w:rPr>
        <w:t>na vykonanie diela v zmysle Zmluvy a všeobecne záväzných právnych predpisov a technických noriem Slovenskej republiky a Európskej únie.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105B1770"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62844">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562844">
        <w:rPr>
          <w:rFonts w:asciiTheme="minorHAnsi" w:hAnsiTheme="minorHAnsi" w:cstheme="minorHAnsi"/>
        </w:rPr>
        <w:t xml:space="preserve"> podľa tejto Zmluvy</w:t>
      </w:r>
      <w:r>
        <w:rPr>
          <w:rFonts w:asciiTheme="minorHAnsi" w:hAnsiTheme="minorHAnsi" w:cstheme="minorHAnsi"/>
        </w:rPr>
        <w:t xml:space="preserve">, v cenovej ponuke vzal do úvahy rozsah materiálov, prác, </w:t>
      </w:r>
      <w:r w:rsidR="00D413F7">
        <w:rPr>
          <w:rFonts w:asciiTheme="minorHAnsi" w:hAnsiTheme="minorHAnsi" w:cstheme="minorHAnsi"/>
        </w:rPr>
        <w:t xml:space="preserve">aj </w:t>
      </w:r>
      <w:r>
        <w:rPr>
          <w:rFonts w:asciiTheme="minorHAnsi" w:hAnsiTheme="minorHAnsi" w:cstheme="minorHAnsi"/>
        </w:rPr>
        <w:t>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w:t>
      </w:r>
      <w:r w:rsidR="005317A2">
        <w:rPr>
          <w:rFonts w:asciiTheme="minorHAnsi" w:hAnsiTheme="minorHAnsi" w:cstheme="minorHAnsi"/>
        </w:rPr>
        <w:t>, ako aj ďalšie náklady vynaložené na plnenie povinností podľa tejto Zmluvy</w:t>
      </w:r>
      <w:r>
        <w:rPr>
          <w:rFonts w:asciiTheme="minorHAnsi" w:hAnsiTheme="minorHAnsi" w:cstheme="minorHAnsi"/>
        </w:rPr>
        <w:t xml:space="preserve"> a tieto zahrnul do ceny</w:t>
      </w:r>
      <w:r w:rsidR="00106B27">
        <w:rPr>
          <w:rFonts w:asciiTheme="minorHAnsi" w:hAnsiTheme="minorHAnsi" w:cstheme="minorHAnsi"/>
        </w:rPr>
        <w:t xml:space="preserve"> za</w:t>
      </w:r>
      <w:r>
        <w:rPr>
          <w:rFonts w:asciiTheme="minorHAnsi" w:hAnsiTheme="minorHAnsi" w:cstheme="minorHAnsi"/>
        </w:rPr>
        <w:t xml:space="preserve"> diel</w:t>
      </w:r>
      <w:r w:rsidR="00106B27">
        <w:rPr>
          <w:rFonts w:asciiTheme="minorHAnsi" w:hAnsiTheme="minorHAnsi" w:cstheme="minorHAnsi"/>
        </w:rPr>
        <w:t>o</w:t>
      </w:r>
      <w:r>
        <w:rPr>
          <w:rFonts w:asciiTheme="minorHAnsi" w:hAnsiTheme="minorHAnsi" w:cstheme="minorHAnsi"/>
        </w:rPr>
        <w:t>.</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56C6223E" w14:textId="69831B6B" w:rsidR="001C37A5"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D413F7">
        <w:rPr>
          <w:rFonts w:asciiTheme="minorHAnsi" w:hAnsiTheme="minorHAnsi" w:cstheme="minorHAnsi"/>
        </w:rPr>
        <w:t>,</w:t>
      </w:r>
      <w:r>
        <w:rPr>
          <w:rFonts w:asciiTheme="minorHAnsi" w:hAnsiTheme="minorHAnsi" w:cstheme="minorHAnsi"/>
        </w:rPr>
        <w:t xml:space="preserve"> riadne</w:t>
      </w:r>
      <w:r w:rsidR="00D413F7">
        <w:rPr>
          <w:rFonts w:asciiTheme="minorHAnsi" w:hAnsiTheme="minorHAnsi" w:cstheme="minorHAnsi"/>
        </w:rPr>
        <w:t xml:space="preserve"> a včasné</w:t>
      </w:r>
      <w:r>
        <w:rPr>
          <w:rFonts w:asciiTheme="minorHAnsi" w:hAnsiTheme="minorHAnsi" w:cstheme="minorHAnsi"/>
        </w:rPr>
        <w:t xml:space="preserve"> vykonanie diela. </w:t>
      </w:r>
    </w:p>
    <w:p w14:paraId="0A1C8F00" w14:textId="77777777" w:rsidR="001C37A5" w:rsidRPr="00BD28D1" w:rsidRDefault="001C37A5" w:rsidP="00BD28D1">
      <w:pPr>
        <w:pStyle w:val="Odsekzoznamu"/>
        <w:rPr>
          <w:rFonts w:asciiTheme="minorHAnsi" w:hAnsiTheme="minorHAnsi" w:cstheme="minorHAnsi"/>
        </w:rPr>
      </w:pPr>
    </w:p>
    <w:p w14:paraId="07017DF9" w14:textId="77777777" w:rsidR="001C37A5" w:rsidRPr="002C23AE" w:rsidRDefault="001C37A5" w:rsidP="001C37A5">
      <w:pPr>
        <w:pStyle w:val="Odsekzoznamu"/>
        <w:numPr>
          <w:ilvl w:val="0"/>
          <w:numId w:val="2"/>
        </w:numPr>
        <w:tabs>
          <w:tab w:val="left" w:pos="426"/>
        </w:tabs>
        <w:ind w:left="0" w:firstLine="0"/>
        <w:contextualSpacing/>
        <w:jc w:val="both"/>
        <w:rPr>
          <w:rFonts w:asciiTheme="minorHAnsi" w:hAnsiTheme="minorHAnsi" w:cstheme="minorHAnsi"/>
        </w:rPr>
      </w:pPr>
      <w:r w:rsidRPr="002C23AE">
        <w:rPr>
          <w:rFonts w:asciiTheme="minorHAnsi" w:hAnsiTheme="minorHAnsi" w:cstheme="minorHAnsi"/>
        </w:rPr>
        <w:t>Zhotoviteľ berie na vedomie, že vyhlásenia zhotoviteľa podľa tohto článku Zmluvy sú podstatnou okolnosťou formujúcou vôľu objednávateľa uzatvoriť túto Zmluvu, bez ktorej by objednávateľ Zmluvu neuzavrel.</w:t>
      </w:r>
    </w:p>
    <w:p w14:paraId="1DC7C93D" w14:textId="4074AA21" w:rsidR="001E66FD" w:rsidRDefault="001E66FD" w:rsidP="00BD28D1">
      <w:pPr>
        <w:pStyle w:val="Odsekzoznamu"/>
        <w:tabs>
          <w:tab w:val="left" w:pos="426"/>
        </w:tabs>
        <w:ind w:left="0"/>
        <w:contextualSpacing/>
        <w:jc w:val="both"/>
      </w:pPr>
      <w:r>
        <w:rPr>
          <w:rFonts w:asciiTheme="minorHAnsi" w:hAnsiTheme="minorHAnsi" w:cstheme="minorHAnsi"/>
        </w:rPr>
        <w:t xml:space="preserve"> </w:t>
      </w:r>
    </w:p>
    <w:p w14:paraId="147FDD03" w14:textId="137AD39B"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3C0615F"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w:t>
      </w:r>
      <w:r w:rsidR="004B6F77">
        <w:rPr>
          <w:rFonts w:asciiTheme="minorHAnsi" w:hAnsiTheme="minorHAnsi" w:cstheme="minorHAnsi"/>
        </w:rPr>
        <w:t>/termíne</w:t>
      </w:r>
      <w:r>
        <w:rPr>
          <w:rFonts w:asciiTheme="minorHAnsi" w:hAnsiTheme="minorHAnsi" w:cstheme="minorHAnsi"/>
        </w:rPr>
        <w:t xml:space="preserve">, mieste a podľa ostatných podmienok dohodnutých v zmysle tejto Zmluvy, najmä </w:t>
      </w:r>
      <w:r w:rsidR="002A215B">
        <w:rPr>
          <w:rFonts w:asciiTheme="minorHAnsi" w:hAnsiTheme="minorHAnsi" w:cstheme="minorHAnsi"/>
        </w:rPr>
        <w:t>týkajúcich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w:t>
      </w:r>
    </w:p>
    <w:p w14:paraId="2FE273CD" w14:textId="0A57CA51"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w:t>
      </w:r>
      <w:r w:rsidR="0095666A">
        <w:rPr>
          <w:rFonts w:asciiTheme="minorHAnsi" w:hAnsiTheme="minorHAnsi" w:cstheme="minorHAnsi"/>
        </w:rPr>
        <w:t xml:space="preserve">vykonané </w:t>
      </w:r>
      <w:r>
        <w:rPr>
          <w:rFonts w:asciiTheme="minorHAnsi" w:hAnsiTheme="minorHAnsi" w:cstheme="minorHAnsi"/>
        </w:rPr>
        <w:t>a včas odovzdané dielo podľa tejto Zmluvy prevziať spôsobom dohodnutým v Zmluve a zaplatiť zaň cenu dohodnutú v článku V tejto Zmluvy.</w:t>
      </w:r>
    </w:p>
    <w:p w14:paraId="61DDB5A4" w14:textId="1BC7FACE" w:rsidR="00147AFB" w:rsidRDefault="001E66FD" w:rsidP="00672C04">
      <w:pPr>
        <w:suppressAutoHyphens/>
        <w:snapToGrid w:val="0"/>
        <w:spacing w:after="0" w:line="240" w:lineRule="auto"/>
        <w:jc w:val="center"/>
        <w:rPr>
          <w:rFonts w:cstheme="minorHAnsi"/>
          <w:b/>
        </w:rPr>
      </w:pPr>
      <w:r w:rsidRPr="00672C04">
        <w:rPr>
          <w:rFonts w:cstheme="minorHAnsi"/>
          <w:b/>
        </w:rPr>
        <w:t>Čl. III</w:t>
      </w:r>
    </w:p>
    <w:p w14:paraId="018C3A71" w14:textId="6D549B7B" w:rsidR="001E66FD" w:rsidRDefault="001E66FD" w:rsidP="00672C04">
      <w:pPr>
        <w:suppressAutoHyphens/>
        <w:snapToGrid w:val="0"/>
        <w:jc w:val="center"/>
        <w:rPr>
          <w:rFonts w:cstheme="minorHAnsi"/>
          <w:b/>
        </w:rPr>
      </w:pPr>
      <w:r>
        <w:rPr>
          <w:rFonts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5687E9F8" w:rsidR="001E66FD" w:rsidRPr="00C05632"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Názov stavby:</w:t>
      </w:r>
      <w:r w:rsidR="004D451C" w:rsidRPr="00C05632">
        <w:rPr>
          <w:rFonts w:asciiTheme="minorHAnsi" w:hAnsiTheme="minorHAnsi" w:cstheme="minorHAnsi"/>
          <w:sz w:val="22"/>
          <w:szCs w:val="22"/>
        </w:rPr>
        <w:t xml:space="preserve"> </w:t>
      </w:r>
      <w:r w:rsidR="00147AFB">
        <w:rPr>
          <w:rFonts w:asciiTheme="minorHAnsi" w:hAnsiTheme="minorHAnsi" w:cstheme="minorHAnsi"/>
          <w:sz w:val="22"/>
          <w:szCs w:val="22"/>
        </w:rPr>
        <w:tab/>
      </w:r>
      <w:r w:rsidR="00321CFE" w:rsidRPr="00321CFE">
        <w:rPr>
          <w:rFonts w:asciiTheme="minorHAnsi" w:hAnsiTheme="minorHAnsi" w:cstheme="minorHAnsi"/>
          <w:sz w:val="22"/>
          <w:szCs w:val="22"/>
        </w:rPr>
        <w:t xml:space="preserve">SOŠ Tornaľa - modernizácia odborného vzdelávania - budova SOŠ </w:t>
      </w:r>
    </w:p>
    <w:p w14:paraId="2019978B" w14:textId="3D1C0E4E" w:rsidR="001E66FD" w:rsidRDefault="001E66FD" w:rsidP="00672C04">
      <w:pPr>
        <w:pStyle w:val="Bezriadkovania"/>
        <w:ind w:left="2127" w:hanging="1843"/>
        <w:jc w:val="both"/>
        <w:rPr>
          <w:rFonts w:asciiTheme="minorHAnsi" w:hAnsiTheme="minorHAnsi" w:cstheme="minorHAnsi"/>
          <w:sz w:val="22"/>
          <w:szCs w:val="22"/>
        </w:rPr>
      </w:pPr>
      <w:r w:rsidRPr="00C05632">
        <w:rPr>
          <w:rFonts w:asciiTheme="minorHAnsi" w:hAnsiTheme="minorHAnsi" w:cstheme="minorHAnsi"/>
          <w:sz w:val="22"/>
          <w:szCs w:val="22"/>
        </w:rPr>
        <w:t>Miesto stavby:</w:t>
      </w:r>
      <w:r>
        <w:rPr>
          <w:rFonts w:asciiTheme="minorHAnsi" w:hAnsiTheme="minorHAnsi" w:cstheme="minorHAnsi"/>
          <w:sz w:val="22"/>
          <w:szCs w:val="22"/>
        </w:rPr>
        <w:t xml:space="preserve"> </w:t>
      </w:r>
      <w:r w:rsidR="00131EEB">
        <w:rPr>
          <w:rFonts w:asciiTheme="minorHAnsi" w:hAnsiTheme="minorHAnsi" w:cstheme="minorHAnsi"/>
          <w:sz w:val="22"/>
          <w:szCs w:val="22"/>
        </w:rPr>
        <w:t xml:space="preserve"> </w:t>
      </w:r>
      <w:r w:rsidR="00AA0133">
        <w:rPr>
          <w:rFonts w:asciiTheme="minorHAnsi" w:hAnsiTheme="minorHAnsi" w:cstheme="minorHAnsi"/>
          <w:sz w:val="22"/>
          <w:szCs w:val="22"/>
        </w:rPr>
        <w:tab/>
      </w:r>
      <w:r w:rsidR="00D826D7">
        <w:rPr>
          <w:rFonts w:asciiTheme="minorHAnsi" w:hAnsiTheme="minorHAnsi" w:cstheme="minorHAnsi"/>
          <w:bCs/>
          <w:sz w:val="22"/>
          <w:szCs w:val="22"/>
        </w:rPr>
        <w:t>stavba – budova školy</w:t>
      </w:r>
      <w:r w:rsidR="00CB2C47">
        <w:rPr>
          <w:rFonts w:asciiTheme="minorHAnsi" w:hAnsiTheme="minorHAnsi" w:cstheme="minorHAnsi"/>
          <w:bCs/>
          <w:sz w:val="22"/>
          <w:szCs w:val="22"/>
        </w:rPr>
        <w:t xml:space="preserve"> so súpisným číslom</w:t>
      </w:r>
      <w:r w:rsidR="00074017">
        <w:rPr>
          <w:rFonts w:asciiTheme="minorHAnsi" w:hAnsiTheme="minorHAnsi" w:cstheme="minorHAnsi"/>
          <w:bCs/>
          <w:sz w:val="22"/>
          <w:szCs w:val="22"/>
        </w:rPr>
        <w:t xml:space="preserve"> 1425 nachádzajúc</w:t>
      </w:r>
      <w:r w:rsidR="00961C5A">
        <w:rPr>
          <w:rFonts w:asciiTheme="minorHAnsi" w:hAnsiTheme="minorHAnsi" w:cstheme="minorHAnsi"/>
          <w:bCs/>
          <w:sz w:val="22"/>
          <w:szCs w:val="22"/>
        </w:rPr>
        <w:t>a</w:t>
      </w:r>
      <w:r w:rsidR="00074017">
        <w:rPr>
          <w:rFonts w:asciiTheme="minorHAnsi" w:hAnsiTheme="minorHAnsi" w:cstheme="minorHAnsi"/>
          <w:bCs/>
          <w:sz w:val="22"/>
          <w:szCs w:val="22"/>
        </w:rPr>
        <w:t xml:space="preserve"> sa na pozemku na</w:t>
      </w:r>
      <w:r w:rsidR="00A327AB" w:rsidRPr="00BD28D1">
        <w:rPr>
          <w:rFonts w:asciiTheme="minorHAnsi" w:hAnsiTheme="minorHAnsi" w:cstheme="minorHAnsi"/>
          <w:bCs/>
          <w:sz w:val="22"/>
          <w:szCs w:val="22"/>
        </w:rPr>
        <w:t xml:space="preserve"> parc</w:t>
      </w:r>
      <w:r w:rsidR="00074017">
        <w:rPr>
          <w:rFonts w:asciiTheme="minorHAnsi" w:hAnsiTheme="minorHAnsi" w:cstheme="minorHAnsi"/>
          <w:bCs/>
          <w:sz w:val="22"/>
          <w:szCs w:val="22"/>
        </w:rPr>
        <w:t>ele</w:t>
      </w:r>
      <w:r w:rsidR="00A327AB" w:rsidRPr="00BD28D1">
        <w:rPr>
          <w:rFonts w:asciiTheme="minorHAnsi" w:hAnsiTheme="minorHAnsi" w:cstheme="minorHAnsi"/>
          <w:bCs/>
          <w:sz w:val="22"/>
          <w:szCs w:val="22"/>
        </w:rPr>
        <w:t xml:space="preserve"> KN C č. 1869/17,</w:t>
      </w:r>
      <w:r w:rsidR="00074017">
        <w:rPr>
          <w:rFonts w:asciiTheme="minorHAnsi" w:hAnsiTheme="minorHAnsi" w:cstheme="minorHAnsi"/>
          <w:bCs/>
          <w:sz w:val="22"/>
          <w:szCs w:val="22"/>
        </w:rPr>
        <w:t xml:space="preserve"> na adrese </w:t>
      </w:r>
      <w:r w:rsidR="00074017" w:rsidRPr="00BD28D1">
        <w:rPr>
          <w:rFonts w:asciiTheme="minorHAnsi" w:hAnsiTheme="minorHAnsi" w:cstheme="minorHAnsi"/>
          <w:bCs/>
          <w:sz w:val="22"/>
          <w:szCs w:val="22"/>
        </w:rPr>
        <w:t>Šafárikova 56, 982 01 Tornaľa</w:t>
      </w:r>
      <w:r w:rsidR="00074017">
        <w:rPr>
          <w:rFonts w:asciiTheme="minorHAnsi" w:hAnsiTheme="minorHAnsi" w:cstheme="minorHAnsi"/>
          <w:bCs/>
          <w:sz w:val="22"/>
          <w:szCs w:val="22"/>
        </w:rPr>
        <w:t xml:space="preserve"> a</w:t>
      </w:r>
      <w:r w:rsidR="00CC7158">
        <w:rPr>
          <w:rFonts w:asciiTheme="minorHAnsi" w:hAnsiTheme="minorHAnsi" w:cstheme="minorHAnsi"/>
          <w:bCs/>
          <w:sz w:val="22"/>
          <w:szCs w:val="22"/>
        </w:rPr>
        <w:t> pozemky na parcelách 1869/17,</w:t>
      </w:r>
      <w:r w:rsidR="00A327AB" w:rsidRPr="00BD28D1">
        <w:rPr>
          <w:rFonts w:asciiTheme="minorHAnsi" w:hAnsiTheme="minorHAnsi" w:cstheme="minorHAnsi"/>
          <w:bCs/>
          <w:sz w:val="22"/>
          <w:szCs w:val="22"/>
        </w:rPr>
        <w:t xml:space="preserve"> 1869/37</w:t>
      </w:r>
      <w:r w:rsidR="00CC7158">
        <w:rPr>
          <w:rFonts w:asciiTheme="minorHAnsi" w:hAnsiTheme="minorHAnsi" w:cstheme="minorHAnsi"/>
          <w:bCs/>
          <w:sz w:val="22"/>
          <w:szCs w:val="22"/>
        </w:rPr>
        <w:t xml:space="preserve"> a</w:t>
      </w:r>
      <w:r w:rsidR="00A327AB" w:rsidRPr="00BD28D1">
        <w:rPr>
          <w:rFonts w:asciiTheme="minorHAnsi" w:hAnsiTheme="minorHAnsi" w:cstheme="minorHAnsi"/>
          <w:bCs/>
          <w:sz w:val="22"/>
          <w:szCs w:val="22"/>
        </w:rPr>
        <w:t xml:space="preserve"> 1869/40, </w:t>
      </w:r>
      <w:r w:rsidR="00CC7158">
        <w:rPr>
          <w:rFonts w:asciiTheme="minorHAnsi" w:hAnsiTheme="minorHAnsi" w:cstheme="minorHAnsi"/>
          <w:bCs/>
          <w:sz w:val="22"/>
          <w:szCs w:val="22"/>
        </w:rPr>
        <w:t xml:space="preserve">vyššie uvedené nehnuteľnosti vedené </w:t>
      </w:r>
      <w:r w:rsidR="00A327AB" w:rsidRPr="00BD28D1">
        <w:rPr>
          <w:rFonts w:asciiTheme="minorHAnsi" w:hAnsiTheme="minorHAnsi" w:cstheme="minorHAnsi"/>
          <w:bCs/>
          <w:sz w:val="22"/>
          <w:szCs w:val="22"/>
        </w:rPr>
        <w:t xml:space="preserve">na LV </w:t>
      </w:r>
      <w:r w:rsidR="008E3F90">
        <w:rPr>
          <w:rFonts w:asciiTheme="minorHAnsi" w:hAnsiTheme="minorHAnsi" w:cstheme="minorHAnsi"/>
          <w:bCs/>
          <w:sz w:val="22"/>
          <w:szCs w:val="22"/>
        </w:rPr>
        <w:t xml:space="preserve">č. </w:t>
      </w:r>
      <w:r w:rsidR="00A327AB" w:rsidRPr="00BD28D1">
        <w:rPr>
          <w:rFonts w:asciiTheme="minorHAnsi" w:hAnsiTheme="minorHAnsi" w:cstheme="minorHAnsi"/>
          <w:bCs/>
          <w:sz w:val="22"/>
          <w:szCs w:val="22"/>
        </w:rPr>
        <w:t>1613</w:t>
      </w:r>
      <w:r w:rsidR="008E3F90">
        <w:rPr>
          <w:rFonts w:asciiTheme="minorHAnsi" w:hAnsiTheme="minorHAnsi" w:cstheme="minorHAnsi"/>
          <w:bCs/>
          <w:sz w:val="22"/>
          <w:szCs w:val="22"/>
        </w:rPr>
        <w:t xml:space="preserve"> pre</w:t>
      </w:r>
      <w:r w:rsidR="00A327AB" w:rsidRPr="00BD28D1">
        <w:rPr>
          <w:rFonts w:asciiTheme="minorHAnsi" w:hAnsiTheme="minorHAnsi" w:cstheme="minorHAnsi"/>
          <w:bCs/>
          <w:sz w:val="22"/>
          <w:szCs w:val="22"/>
        </w:rPr>
        <w:t xml:space="preserve"> k. ú. Tornaľa, obec Tornaľa, okres Revúca</w:t>
      </w:r>
      <w:r w:rsidR="00A327AB" w:rsidRPr="00BD28D1" w:rsidDel="00A327AB">
        <w:rPr>
          <w:rFonts w:asciiTheme="minorHAnsi" w:hAnsiTheme="minorHAnsi" w:cstheme="minorHAnsi"/>
          <w:sz w:val="22"/>
          <w:szCs w:val="22"/>
        </w:rPr>
        <w:t xml:space="preserve"> </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4CBC8257" w14:textId="1DEE13CE" w:rsidR="006C5742" w:rsidRDefault="006C5742"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(ďalej len ako „</w:t>
      </w:r>
      <w:r w:rsidRPr="00672C04">
        <w:rPr>
          <w:rFonts w:asciiTheme="minorHAnsi" w:hAnsiTheme="minorHAnsi" w:cstheme="minorHAnsi"/>
          <w:b/>
          <w:bCs/>
          <w:sz w:val="22"/>
          <w:szCs w:val="22"/>
        </w:rPr>
        <w:t>stavba</w:t>
      </w:r>
      <w:r>
        <w:rPr>
          <w:rFonts w:asciiTheme="minorHAnsi" w:hAnsiTheme="minorHAnsi" w:cstheme="minorHAnsi"/>
          <w:sz w:val="22"/>
          <w:szCs w:val="22"/>
        </w:rPr>
        <w:t>“)</w:t>
      </w:r>
    </w:p>
    <w:p w14:paraId="60AEF93C" w14:textId="77777777" w:rsidR="006C5742" w:rsidRDefault="006C5742" w:rsidP="001E66FD">
      <w:pPr>
        <w:pStyle w:val="Bezriadkovania"/>
        <w:ind w:left="284"/>
        <w:jc w:val="both"/>
        <w:rPr>
          <w:rFonts w:asciiTheme="minorHAnsi" w:hAnsiTheme="minorHAnsi" w:cstheme="minorHAnsi"/>
          <w:sz w:val="22"/>
          <w:szCs w:val="22"/>
        </w:rPr>
      </w:pPr>
    </w:p>
    <w:p w14:paraId="31EE5CC7" w14:textId="77777777"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B45B154"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A66817">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0D338803" w:rsidR="001E66FD" w:rsidRDefault="00A66817"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táto Zmluva</w:t>
      </w:r>
      <w:r w:rsidR="001E66FD">
        <w:rPr>
          <w:rStyle w:val="CharStyle13"/>
          <w:rFonts w:asciiTheme="minorHAnsi" w:hAnsiTheme="minorHAnsi" w:cstheme="minorHAnsi"/>
          <w:sz w:val="22"/>
          <w:szCs w:val="22"/>
        </w:rPr>
        <w:t xml:space="preserve"> </w:t>
      </w:r>
    </w:p>
    <w:p w14:paraId="413B41CA" w14:textId="7F01C1D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lastRenderedPageBreak/>
        <w:t>súťažné podklady z verejného obstarávania</w:t>
      </w:r>
      <w:r w:rsidR="001C509F">
        <w:rPr>
          <w:rStyle w:val="CharStyle13"/>
          <w:rFonts w:asciiTheme="minorHAnsi" w:hAnsiTheme="minorHAnsi" w:cstheme="minorHAnsi"/>
          <w:sz w:val="22"/>
          <w:szCs w:val="22"/>
        </w:rPr>
        <w:t>.</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787B1820" w14:textId="36E4D68C" w:rsidR="00B1697B" w:rsidRPr="008A10FE" w:rsidRDefault="001E66FD" w:rsidP="00253605">
      <w:pPr>
        <w:pStyle w:val="Bezriadkovania"/>
        <w:ind w:left="284"/>
        <w:jc w:val="both"/>
        <w:rPr>
          <w:rStyle w:val="CharStyle13"/>
          <w:rFonts w:asciiTheme="minorHAnsi" w:hAnsiTheme="minorHAnsi" w:cstheme="minorHAnsi"/>
          <w:sz w:val="22"/>
          <w:szCs w:val="22"/>
        </w:rPr>
      </w:pPr>
      <w:r w:rsidRPr="008A10FE">
        <w:rPr>
          <w:rStyle w:val="CharStyle13"/>
          <w:rFonts w:asciiTheme="minorHAnsi" w:hAnsiTheme="minorHAnsi" w:cstheme="minorHAnsi"/>
          <w:b w:val="0"/>
          <w:bCs w:val="0"/>
          <w:sz w:val="22"/>
          <w:szCs w:val="22"/>
        </w:rPr>
        <w:t>Uvedené dokumenty sú záväzné a vzájomne sa doplňujúce. V prípade rozporov medzi nimi platí poradie ich záväznosti (od 1.1. po 1.5., pričom najvyššiu prioritu má dokument s označením 1.1.) tak</w:t>
      </w:r>
      <w:r w:rsidR="000E48E7">
        <w:rPr>
          <w:rStyle w:val="CharStyle13"/>
          <w:rFonts w:asciiTheme="minorHAnsi" w:hAnsiTheme="minorHAnsi" w:cstheme="minorHAnsi"/>
          <w:b w:val="0"/>
          <w:bCs w:val="0"/>
          <w:sz w:val="22"/>
          <w:szCs w:val="22"/>
        </w:rPr>
        <w:t>,</w:t>
      </w:r>
      <w:r w:rsidRPr="008A10FE">
        <w:rPr>
          <w:rStyle w:val="CharStyle13"/>
          <w:rFonts w:asciiTheme="minorHAnsi" w:hAnsiTheme="minorHAnsi" w:cstheme="minorHAnsi"/>
          <w:b w:val="0"/>
          <w:bCs w:val="0"/>
          <w:sz w:val="22"/>
          <w:szCs w:val="22"/>
        </w:rPr>
        <w:t xml:space="preserve"> ako sú uvedené vyššie v tomto odseku</w:t>
      </w:r>
      <w:r w:rsidR="000E48E7">
        <w:rPr>
          <w:rStyle w:val="CharStyle13"/>
          <w:rFonts w:asciiTheme="minorHAnsi" w:hAnsiTheme="minorHAnsi" w:cstheme="minorHAnsi"/>
          <w:b w:val="0"/>
          <w:bCs w:val="0"/>
          <w:sz w:val="22"/>
          <w:szCs w:val="22"/>
        </w:rPr>
        <w:t xml:space="preserve"> Zmluvy</w:t>
      </w:r>
      <w:r w:rsidRPr="008A10FE">
        <w:rPr>
          <w:rStyle w:val="CharStyle13"/>
          <w:rFonts w:asciiTheme="minorHAnsi" w:hAnsiTheme="minorHAnsi" w:cstheme="minorHAnsi"/>
          <w:b w:val="0"/>
          <w:bCs w:val="0"/>
          <w:sz w:val="22"/>
          <w:szCs w:val="22"/>
        </w:rPr>
        <w:t xml:space="preserve">. </w:t>
      </w:r>
      <w:r w:rsidR="00B1697B">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57B040E0" w:rsidR="001E66FD" w:rsidRPr="00C05632" w:rsidRDefault="001E66FD" w:rsidP="001C6950">
      <w:pPr>
        <w:pStyle w:val="Bezriadkovania"/>
        <w:numPr>
          <w:ilvl w:val="0"/>
          <w:numId w:val="4"/>
        </w:numPr>
        <w:tabs>
          <w:tab w:val="left" w:pos="426"/>
        </w:tabs>
        <w:spacing w:after="240"/>
        <w:ind w:left="0" w:firstLine="0"/>
        <w:jc w:val="both"/>
        <w:rPr>
          <w:rFonts w:asciiTheme="minorHAnsi" w:hAnsiTheme="minorHAnsi" w:cstheme="minorHAnsi"/>
          <w:color w:val="auto"/>
          <w:sz w:val="22"/>
          <w:szCs w:val="22"/>
          <w:lang w:eastAsia="cs-CZ"/>
        </w:rPr>
      </w:pPr>
      <w:r w:rsidRPr="009479B0">
        <w:rPr>
          <w:rFonts w:asciiTheme="minorHAnsi" w:hAnsiTheme="minorHAnsi" w:cstheme="minorHAnsi"/>
          <w:sz w:val="22"/>
          <w:szCs w:val="22"/>
          <w:lang w:eastAsia="cs-CZ"/>
        </w:rPr>
        <w:t xml:space="preserve">Dielo je </w:t>
      </w:r>
      <w:r w:rsidRPr="009479B0">
        <w:rPr>
          <w:rFonts w:asciiTheme="minorHAnsi" w:hAnsiTheme="minorHAnsi" w:cstheme="minorHAnsi"/>
          <w:bCs/>
          <w:sz w:val="22"/>
          <w:szCs w:val="22"/>
          <w:shd w:val="clear" w:color="auto" w:fill="FFFFFF"/>
        </w:rPr>
        <w:t>podrobne</w:t>
      </w:r>
      <w:r w:rsidRPr="009479B0">
        <w:rPr>
          <w:rFonts w:asciiTheme="minorHAnsi" w:hAnsiTheme="minorHAnsi" w:cstheme="minorHAnsi"/>
          <w:sz w:val="22"/>
          <w:szCs w:val="22"/>
          <w:lang w:eastAsia="cs-CZ"/>
        </w:rPr>
        <w:t xml:space="preserve"> vymedzené </w:t>
      </w:r>
      <w:r w:rsidRPr="009479B0">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8636FA" w:rsidRPr="009479B0">
        <w:rPr>
          <w:rFonts w:asciiTheme="minorHAnsi" w:hAnsiTheme="minorHAnsi" w:cstheme="minorHAnsi"/>
          <w:color w:val="auto"/>
          <w:sz w:val="22"/>
          <w:szCs w:val="22"/>
          <w:lang w:eastAsia="cs-CZ"/>
        </w:rPr>
        <w:t>„</w:t>
      </w:r>
      <w:r w:rsidR="004D2E1A" w:rsidRPr="009479B0">
        <w:rPr>
          <w:rFonts w:asciiTheme="minorHAnsi" w:hAnsiTheme="minorHAnsi" w:cstheme="minorHAnsi"/>
          <w:sz w:val="22"/>
          <w:szCs w:val="22"/>
        </w:rPr>
        <w:t>SOŠ Tornaľa - modernizácia odborného vzdelávania - budova SOŠ</w:t>
      </w:r>
      <w:r w:rsidR="004D2E1A" w:rsidRPr="00BD28D1" w:rsidDel="004D2E1A">
        <w:rPr>
          <w:rFonts w:asciiTheme="minorHAnsi" w:hAnsiTheme="minorHAnsi" w:cstheme="minorHAnsi"/>
          <w:color w:val="auto"/>
          <w:sz w:val="22"/>
          <w:szCs w:val="22"/>
          <w:lang w:eastAsia="cs-CZ"/>
        </w:rPr>
        <w:t xml:space="preserve"> </w:t>
      </w:r>
      <w:r w:rsidR="008636FA" w:rsidRPr="009479B0">
        <w:rPr>
          <w:rFonts w:asciiTheme="minorHAnsi" w:hAnsiTheme="minorHAnsi" w:cstheme="minorHAnsi"/>
          <w:color w:val="auto"/>
          <w:sz w:val="22"/>
          <w:szCs w:val="22"/>
          <w:lang w:eastAsia="cs-CZ"/>
        </w:rPr>
        <w:t xml:space="preserve">“, </w:t>
      </w:r>
      <w:r w:rsidRPr="009479B0">
        <w:rPr>
          <w:rFonts w:asciiTheme="minorHAnsi" w:hAnsiTheme="minorHAnsi" w:cstheme="minorHAnsi"/>
          <w:sz w:val="22"/>
          <w:szCs w:val="22"/>
          <w:lang w:eastAsia="cs-CZ"/>
        </w:rPr>
        <w:t xml:space="preserve">vyhotovenou projektantom </w:t>
      </w:r>
      <w:proofErr w:type="spellStart"/>
      <w:r w:rsidR="004279BE" w:rsidRPr="009479B0">
        <w:rPr>
          <w:rFonts w:asciiTheme="minorHAnsi" w:hAnsiTheme="minorHAnsi" w:cstheme="minorHAnsi"/>
          <w:sz w:val="22"/>
          <w:szCs w:val="22"/>
          <w:lang w:eastAsia="cs-CZ"/>
        </w:rPr>
        <w:t>regec+vrbova</w:t>
      </w:r>
      <w:proofErr w:type="spellEnd"/>
      <w:r w:rsidR="004279BE" w:rsidRPr="009479B0">
        <w:rPr>
          <w:rFonts w:asciiTheme="minorHAnsi" w:hAnsiTheme="minorHAnsi" w:cstheme="minorHAnsi"/>
          <w:sz w:val="22"/>
          <w:szCs w:val="22"/>
          <w:lang w:eastAsia="cs-CZ"/>
        </w:rPr>
        <w:t xml:space="preserve"> architekti s. r. o., so sídlom Stakčínska 2920, 069 01 Snina, IČO: 53 048 059</w:t>
      </w:r>
      <w:r w:rsidR="0015743A" w:rsidRPr="009479B0">
        <w:rPr>
          <w:rFonts w:asciiTheme="minorHAnsi" w:hAnsiTheme="minorHAnsi" w:cstheme="minorHAnsi"/>
          <w:color w:val="auto"/>
          <w:sz w:val="22"/>
          <w:szCs w:val="22"/>
        </w:rPr>
        <w:t xml:space="preserve">, </w:t>
      </w:r>
      <w:r w:rsidR="00C06EC9" w:rsidRPr="009479B0">
        <w:rPr>
          <w:rFonts w:asciiTheme="minorHAnsi" w:hAnsiTheme="minorHAnsi" w:cstheme="minorHAnsi"/>
          <w:sz w:val="22"/>
          <w:szCs w:val="22"/>
          <w:lang w:eastAsia="cs-CZ"/>
        </w:rPr>
        <w:t>zapísanou v</w:t>
      </w:r>
      <w:r w:rsidR="00C06EC9" w:rsidRPr="009479B0">
        <w:rPr>
          <w:rFonts w:asciiTheme="minorHAnsi" w:hAnsiTheme="minorHAnsi" w:cstheme="minorHAnsi"/>
          <w:color w:val="auto"/>
          <w:sz w:val="22"/>
          <w:szCs w:val="22"/>
        </w:rPr>
        <w:t xml:space="preserve"> </w:t>
      </w:r>
      <w:r w:rsidR="0015743A" w:rsidRPr="009479B0">
        <w:rPr>
          <w:rFonts w:asciiTheme="minorHAnsi" w:hAnsiTheme="minorHAnsi" w:cstheme="minorHAnsi"/>
          <w:color w:val="auto"/>
          <w:sz w:val="22"/>
          <w:szCs w:val="22"/>
        </w:rPr>
        <w:t xml:space="preserve">Obchodnom </w:t>
      </w:r>
      <w:r w:rsidR="00C06EC9" w:rsidRPr="009479B0">
        <w:rPr>
          <w:rFonts w:asciiTheme="minorHAnsi" w:hAnsiTheme="minorHAnsi" w:cstheme="minorHAnsi"/>
          <w:color w:val="auto"/>
          <w:sz w:val="22"/>
          <w:szCs w:val="22"/>
        </w:rPr>
        <w:t>registri</w:t>
      </w:r>
      <w:r w:rsidR="0015743A" w:rsidRPr="009479B0">
        <w:rPr>
          <w:rFonts w:asciiTheme="minorHAnsi" w:hAnsiTheme="minorHAnsi" w:cstheme="minorHAnsi"/>
          <w:color w:val="auto"/>
          <w:sz w:val="22"/>
          <w:szCs w:val="22"/>
        </w:rPr>
        <w:t xml:space="preserve"> </w:t>
      </w:r>
      <w:r w:rsidR="004A7AA4">
        <w:rPr>
          <w:rFonts w:asciiTheme="minorHAnsi" w:hAnsiTheme="minorHAnsi" w:cstheme="minorHAnsi"/>
          <w:color w:val="auto"/>
          <w:sz w:val="22"/>
          <w:szCs w:val="22"/>
        </w:rPr>
        <w:t>Okresného</w:t>
      </w:r>
      <w:r w:rsidR="00DE69D8" w:rsidRPr="009479B0">
        <w:rPr>
          <w:rFonts w:asciiTheme="minorHAnsi" w:hAnsiTheme="minorHAnsi" w:cstheme="minorHAnsi"/>
          <w:color w:val="auto"/>
          <w:sz w:val="22"/>
          <w:szCs w:val="22"/>
        </w:rPr>
        <w:t xml:space="preserve"> </w:t>
      </w:r>
      <w:r w:rsidR="0015743A" w:rsidRPr="009479B0">
        <w:rPr>
          <w:rFonts w:asciiTheme="minorHAnsi" w:hAnsiTheme="minorHAnsi" w:cstheme="minorHAnsi"/>
          <w:color w:val="auto"/>
          <w:sz w:val="22"/>
          <w:szCs w:val="22"/>
        </w:rPr>
        <w:t xml:space="preserve">súdu </w:t>
      </w:r>
      <w:r w:rsidR="009D5148" w:rsidRPr="009479B0">
        <w:rPr>
          <w:rFonts w:asciiTheme="minorHAnsi" w:hAnsiTheme="minorHAnsi" w:cstheme="minorHAnsi"/>
          <w:sz w:val="22"/>
          <w:szCs w:val="22"/>
          <w:lang w:eastAsia="cs-CZ"/>
        </w:rPr>
        <w:t>Prešov</w:t>
      </w:r>
      <w:r w:rsidR="0015743A" w:rsidRPr="009479B0">
        <w:rPr>
          <w:rFonts w:asciiTheme="minorHAnsi" w:hAnsiTheme="minorHAnsi" w:cstheme="minorHAnsi"/>
          <w:color w:val="auto"/>
          <w:sz w:val="22"/>
          <w:szCs w:val="22"/>
        </w:rPr>
        <w:t>,</w:t>
      </w:r>
      <w:r w:rsidR="00DE69D8" w:rsidRPr="009479B0">
        <w:rPr>
          <w:rFonts w:asciiTheme="minorHAnsi" w:hAnsiTheme="minorHAnsi" w:cstheme="minorHAnsi"/>
          <w:color w:val="auto"/>
          <w:sz w:val="22"/>
          <w:szCs w:val="22"/>
        </w:rPr>
        <w:t xml:space="preserve"> odd. </w:t>
      </w:r>
      <w:proofErr w:type="spellStart"/>
      <w:r w:rsidR="00DE69D8" w:rsidRPr="009479B0">
        <w:rPr>
          <w:rFonts w:asciiTheme="minorHAnsi" w:hAnsiTheme="minorHAnsi" w:cstheme="minorHAnsi"/>
          <w:color w:val="auto"/>
          <w:sz w:val="22"/>
          <w:szCs w:val="22"/>
        </w:rPr>
        <w:t>Sro</w:t>
      </w:r>
      <w:proofErr w:type="spellEnd"/>
      <w:r w:rsidR="00DE69D8" w:rsidRPr="009479B0">
        <w:rPr>
          <w:rFonts w:asciiTheme="minorHAnsi" w:hAnsiTheme="minorHAnsi" w:cstheme="minorHAnsi"/>
          <w:color w:val="auto"/>
          <w:sz w:val="22"/>
          <w:szCs w:val="22"/>
        </w:rPr>
        <w:t>,</w:t>
      </w:r>
      <w:r w:rsidR="0015743A" w:rsidRPr="009479B0">
        <w:rPr>
          <w:rFonts w:asciiTheme="minorHAnsi" w:hAnsiTheme="minorHAnsi" w:cstheme="minorHAnsi"/>
          <w:color w:val="auto"/>
          <w:sz w:val="22"/>
          <w:szCs w:val="22"/>
        </w:rPr>
        <w:t xml:space="preserve"> vložka číslo: </w:t>
      </w:r>
      <w:r w:rsidR="009479B0" w:rsidRPr="009479B0">
        <w:rPr>
          <w:rFonts w:asciiTheme="minorHAnsi" w:hAnsiTheme="minorHAnsi" w:cstheme="minorHAnsi"/>
          <w:color w:val="auto"/>
          <w:sz w:val="22"/>
          <w:szCs w:val="22"/>
        </w:rPr>
        <w:t xml:space="preserve">40247/P </w:t>
      </w:r>
      <w:r w:rsidRPr="002B4AB6">
        <w:rPr>
          <w:rFonts w:asciiTheme="minorHAnsi" w:hAnsiTheme="minorHAnsi" w:cstheme="minorHAnsi"/>
          <w:sz w:val="22"/>
          <w:szCs w:val="22"/>
          <w:lang w:eastAsia="cs-CZ"/>
        </w:rPr>
        <w:t>(ďalej len</w:t>
      </w:r>
      <w:r w:rsidR="00D85A68">
        <w:rPr>
          <w:rFonts w:asciiTheme="minorHAnsi" w:hAnsiTheme="minorHAnsi" w:cstheme="minorHAnsi"/>
          <w:sz w:val="22"/>
          <w:szCs w:val="22"/>
          <w:lang w:eastAsia="cs-CZ"/>
        </w:rPr>
        <w:t xml:space="preserve"> ako</w:t>
      </w:r>
      <w:r w:rsidRPr="002B4AB6">
        <w:rPr>
          <w:rFonts w:asciiTheme="minorHAnsi" w:hAnsiTheme="minorHAnsi" w:cstheme="minorHAnsi"/>
          <w:sz w:val="22"/>
          <w:szCs w:val="22"/>
          <w:lang w:eastAsia="cs-CZ"/>
        </w:rPr>
        <w:t xml:space="preserve"> </w:t>
      </w:r>
      <w:r w:rsidRPr="002B4AB6">
        <w:rPr>
          <w:rFonts w:asciiTheme="minorHAnsi" w:hAnsiTheme="minorHAnsi" w:cstheme="minorHAnsi"/>
          <w:b/>
          <w:sz w:val="22"/>
          <w:szCs w:val="22"/>
          <w:lang w:eastAsia="cs-CZ"/>
        </w:rPr>
        <w:t>„</w:t>
      </w:r>
      <w:r w:rsidR="00D85A68">
        <w:rPr>
          <w:rFonts w:asciiTheme="minorHAnsi" w:hAnsiTheme="minorHAnsi" w:cstheme="minorHAnsi"/>
          <w:b/>
          <w:sz w:val="22"/>
          <w:szCs w:val="22"/>
          <w:lang w:eastAsia="cs-CZ"/>
        </w:rPr>
        <w:t>D</w:t>
      </w:r>
      <w:r w:rsidRPr="002B4AB6">
        <w:rPr>
          <w:rFonts w:asciiTheme="minorHAnsi" w:hAnsiTheme="minorHAnsi" w:cstheme="minorHAnsi"/>
          <w:b/>
          <w:sz w:val="22"/>
          <w:szCs w:val="22"/>
          <w:lang w:eastAsia="cs-CZ"/>
        </w:rPr>
        <w:t>okumentácia“</w:t>
      </w:r>
      <w:r w:rsidRPr="002B4AB6">
        <w:rPr>
          <w:rFonts w:asciiTheme="minorHAnsi" w:hAnsiTheme="minorHAnsi" w:cstheme="minorHAnsi"/>
          <w:sz w:val="22"/>
          <w:szCs w:val="22"/>
          <w:lang w:eastAsia="cs-CZ"/>
        </w:rPr>
        <w:t>).</w:t>
      </w:r>
    </w:p>
    <w:p w14:paraId="271BB54F" w14:textId="3B2408CD" w:rsidR="00C71E17" w:rsidRDefault="001E66FD" w:rsidP="00C05632">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w:t>
      </w:r>
      <w:r w:rsidR="004A7AA4">
        <w:rPr>
          <w:rFonts w:asciiTheme="minorHAnsi" w:hAnsiTheme="minorHAnsi" w:cstheme="minorHAnsi"/>
          <w:bCs/>
          <w:sz w:val="22"/>
          <w:szCs w:val="22"/>
          <w:shd w:val="clear" w:color="auto" w:fill="FFFFFF"/>
        </w:rPr>
        <w:t>o</w:t>
      </w:r>
      <w:r>
        <w:rPr>
          <w:rFonts w:asciiTheme="minorHAnsi" w:hAnsiTheme="minorHAnsi" w:cstheme="minorHAnsi"/>
          <w:bCs/>
          <w:sz w:val="22"/>
          <w:szCs w:val="22"/>
          <w:shd w:val="clear" w:color="auto" w:fill="FFFFFF"/>
        </w:rPr>
        <w:t xml:space="preserve"> vydané nasledovné povoleni</w:t>
      </w:r>
      <w:r w:rsidR="0069025E">
        <w:rPr>
          <w:rFonts w:asciiTheme="minorHAnsi" w:hAnsiTheme="minorHAnsi" w:cstheme="minorHAnsi"/>
          <w:bCs/>
          <w:sz w:val="22"/>
          <w:szCs w:val="22"/>
          <w:shd w:val="clear" w:color="auto" w:fill="FFFFFF"/>
        </w:rPr>
        <w:t>e</w:t>
      </w:r>
      <w:r>
        <w:rPr>
          <w:rFonts w:asciiTheme="minorHAnsi" w:hAnsiTheme="minorHAnsi" w:cstheme="minorHAnsi"/>
          <w:bCs/>
          <w:sz w:val="22"/>
          <w:szCs w:val="22"/>
          <w:shd w:val="clear" w:color="auto" w:fill="FFFFFF"/>
        </w:rPr>
        <w:t>:</w:t>
      </w:r>
      <w:r>
        <w:t xml:space="preserve"> </w:t>
      </w:r>
    </w:p>
    <w:p w14:paraId="35E30B70" w14:textId="11326107" w:rsidR="008C7DBD" w:rsidRPr="00321CFE" w:rsidRDefault="00953382" w:rsidP="008A10FE">
      <w:pPr>
        <w:pStyle w:val="Default"/>
        <w:numPr>
          <w:ilvl w:val="0"/>
          <w:numId w:val="42"/>
        </w:numPr>
        <w:ind w:left="709" w:hanging="283"/>
        <w:jc w:val="both"/>
        <w:rPr>
          <w:rFonts w:asciiTheme="minorHAnsi" w:hAnsiTheme="minorHAnsi" w:cstheme="minorHAnsi"/>
          <w:bCs/>
          <w:sz w:val="22"/>
          <w:szCs w:val="22"/>
          <w:shd w:val="clear" w:color="auto" w:fill="FFFFFF"/>
        </w:rPr>
      </w:pPr>
      <w:r w:rsidRPr="00321CFE">
        <w:rPr>
          <w:rFonts w:asciiTheme="minorHAnsi" w:eastAsia="Times New Roman" w:hAnsiTheme="minorHAnsi" w:cstheme="minorHAnsi"/>
          <w:bCs/>
          <w:sz w:val="22"/>
          <w:szCs w:val="22"/>
          <w:shd w:val="clear" w:color="auto" w:fill="FFFFFF"/>
          <w:lang w:eastAsia="sk-SK"/>
        </w:rPr>
        <w:t xml:space="preserve">Stavebné povolenie č. </w:t>
      </w:r>
      <w:r w:rsidR="00321CFE" w:rsidRPr="00321CFE">
        <w:rPr>
          <w:rFonts w:asciiTheme="minorHAnsi" w:eastAsia="Times New Roman" w:hAnsiTheme="minorHAnsi" w:cstheme="minorHAnsi"/>
          <w:bCs/>
          <w:sz w:val="22"/>
          <w:szCs w:val="22"/>
          <w:shd w:val="clear" w:color="auto" w:fill="FFFFFF"/>
          <w:lang w:eastAsia="sk-SK"/>
        </w:rPr>
        <w:t>č. 7256/2021/</w:t>
      </w:r>
      <w:proofErr w:type="spellStart"/>
      <w:r w:rsidR="00321CFE" w:rsidRPr="00321CFE">
        <w:rPr>
          <w:rFonts w:asciiTheme="minorHAnsi" w:eastAsia="Times New Roman" w:hAnsiTheme="minorHAnsi" w:cstheme="minorHAnsi"/>
          <w:bCs/>
          <w:sz w:val="22"/>
          <w:szCs w:val="22"/>
          <w:shd w:val="clear" w:color="auto" w:fill="FFFFFF"/>
          <w:lang w:eastAsia="sk-SK"/>
        </w:rPr>
        <w:t>GVa</w:t>
      </w:r>
      <w:proofErr w:type="spellEnd"/>
      <w:r w:rsidRPr="00321CFE">
        <w:rPr>
          <w:rFonts w:asciiTheme="minorHAnsi" w:eastAsia="Times New Roman" w:hAnsiTheme="minorHAnsi" w:cstheme="minorHAnsi"/>
          <w:bCs/>
          <w:sz w:val="22"/>
          <w:szCs w:val="22"/>
          <w:shd w:val="clear" w:color="auto" w:fill="FFFFFF"/>
          <w:lang w:eastAsia="sk-SK"/>
        </w:rPr>
        <w:t>, vydané príslušným stavebným úradom (</w:t>
      </w:r>
      <w:r w:rsidR="00FC1D93" w:rsidRPr="00321CFE">
        <w:rPr>
          <w:rFonts w:asciiTheme="minorHAnsi" w:eastAsia="Times New Roman" w:hAnsiTheme="minorHAnsi" w:cstheme="minorHAnsi"/>
          <w:bCs/>
          <w:sz w:val="22"/>
          <w:szCs w:val="22"/>
          <w:shd w:val="clear" w:color="auto" w:fill="FFFFFF"/>
          <w:lang w:eastAsia="sk-SK"/>
        </w:rPr>
        <w:t xml:space="preserve">mesto </w:t>
      </w:r>
      <w:r w:rsidR="00321CFE" w:rsidRPr="00B5209B">
        <w:rPr>
          <w:rFonts w:asciiTheme="minorHAnsi" w:eastAsia="Times New Roman" w:hAnsiTheme="minorHAnsi" w:cstheme="minorHAnsi"/>
          <w:bCs/>
          <w:sz w:val="22"/>
          <w:szCs w:val="22"/>
          <w:shd w:val="clear" w:color="auto" w:fill="FFFFFF"/>
          <w:lang w:eastAsia="sk-SK"/>
        </w:rPr>
        <w:t>Tornaľa</w:t>
      </w:r>
      <w:r w:rsidRPr="00321CFE">
        <w:rPr>
          <w:rFonts w:asciiTheme="minorHAnsi" w:eastAsia="Times New Roman" w:hAnsiTheme="minorHAnsi" w:cstheme="minorHAnsi"/>
          <w:bCs/>
          <w:sz w:val="22"/>
          <w:szCs w:val="22"/>
          <w:shd w:val="clear" w:color="auto" w:fill="FFFFFF"/>
          <w:lang w:eastAsia="sk-SK"/>
        </w:rPr>
        <w:t>)</w:t>
      </w:r>
    </w:p>
    <w:p w14:paraId="3BA447F4" w14:textId="064C663C" w:rsidR="008C7DBD" w:rsidRDefault="00953382" w:rsidP="008A10FE">
      <w:pPr>
        <w:pStyle w:val="Default"/>
        <w:ind w:firstLine="709"/>
        <w:jc w:val="both"/>
        <w:rPr>
          <w:rFonts w:asciiTheme="minorHAnsi" w:hAnsiTheme="minorHAnsi" w:cstheme="minorHAnsi"/>
          <w:bCs/>
          <w:sz w:val="22"/>
          <w:szCs w:val="22"/>
          <w:shd w:val="clear" w:color="auto" w:fill="FFFFFF"/>
        </w:rPr>
      </w:pPr>
      <w:r w:rsidRPr="00321CFE">
        <w:rPr>
          <w:rFonts w:asciiTheme="minorHAnsi" w:hAnsiTheme="minorHAnsi" w:cstheme="minorHAnsi"/>
          <w:bCs/>
          <w:sz w:val="22"/>
          <w:szCs w:val="22"/>
          <w:shd w:val="clear" w:color="auto" w:fill="FFFFFF"/>
        </w:rPr>
        <w:t>(ďalej len</w:t>
      </w:r>
      <w:r w:rsidR="00FC1D93" w:rsidRPr="00321CFE">
        <w:rPr>
          <w:rFonts w:asciiTheme="minorHAnsi" w:hAnsiTheme="minorHAnsi" w:cstheme="minorHAnsi"/>
          <w:bCs/>
          <w:sz w:val="22"/>
          <w:szCs w:val="22"/>
          <w:shd w:val="clear" w:color="auto" w:fill="FFFFFF"/>
        </w:rPr>
        <w:t xml:space="preserve"> ako</w:t>
      </w:r>
      <w:r w:rsidRPr="00321CFE">
        <w:rPr>
          <w:rFonts w:asciiTheme="minorHAnsi" w:hAnsiTheme="minorHAnsi" w:cstheme="minorHAnsi"/>
          <w:bCs/>
          <w:sz w:val="22"/>
          <w:szCs w:val="22"/>
          <w:shd w:val="clear" w:color="auto" w:fill="FFFFFF"/>
        </w:rPr>
        <w:t xml:space="preserve"> „</w:t>
      </w:r>
      <w:r w:rsidRPr="00321CFE">
        <w:rPr>
          <w:rFonts w:asciiTheme="minorHAnsi" w:hAnsiTheme="minorHAnsi" w:cstheme="minorHAnsi"/>
          <w:b/>
          <w:sz w:val="22"/>
          <w:szCs w:val="22"/>
          <w:shd w:val="clear" w:color="auto" w:fill="FFFFFF"/>
        </w:rPr>
        <w:t>povoleni</w:t>
      </w:r>
      <w:r w:rsidR="00661CFB">
        <w:rPr>
          <w:rFonts w:asciiTheme="minorHAnsi" w:hAnsiTheme="minorHAnsi" w:cstheme="minorHAnsi"/>
          <w:b/>
          <w:sz w:val="22"/>
          <w:szCs w:val="22"/>
          <w:shd w:val="clear" w:color="auto" w:fill="FFFFFF"/>
        </w:rPr>
        <w:t>e</w:t>
      </w:r>
      <w:r w:rsidRPr="00321CFE">
        <w:rPr>
          <w:rFonts w:asciiTheme="minorHAnsi" w:hAnsiTheme="minorHAnsi" w:cstheme="minorHAnsi"/>
          <w:bCs/>
          <w:sz w:val="22"/>
          <w:szCs w:val="22"/>
          <w:shd w:val="clear" w:color="auto" w:fill="FFFFFF"/>
        </w:rPr>
        <w:t>“).</w:t>
      </w:r>
    </w:p>
    <w:p w14:paraId="1DDE3E78" w14:textId="77777777" w:rsidR="001E66FD" w:rsidRDefault="001E66FD" w:rsidP="008A10FE">
      <w:pPr>
        <w:pStyle w:val="Default"/>
        <w:ind w:firstLine="709"/>
        <w:jc w:val="both"/>
        <w:rPr>
          <w:shd w:val="clear" w:color="auto" w:fill="FFFFFF"/>
        </w:rPr>
      </w:pPr>
    </w:p>
    <w:p w14:paraId="720F3B5C" w14:textId="45C0BD48"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povolen</w:t>
      </w:r>
      <w:r w:rsidR="004A7AA4">
        <w:rPr>
          <w:rFonts w:asciiTheme="minorHAnsi" w:hAnsiTheme="minorHAnsi" w:cstheme="minorHAnsi"/>
          <w:bCs/>
          <w:sz w:val="22"/>
          <w:szCs w:val="22"/>
          <w:shd w:val="clear" w:color="auto" w:fill="FFFFFF"/>
        </w:rPr>
        <w:t>í</w:t>
      </w:r>
      <w:r w:rsidR="00C60F68">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a 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403BB7D4" w:rsidR="001E66FD" w:rsidRDefault="00B80266"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E6145C">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  </w:t>
      </w:r>
      <w:r w:rsidR="001E66FD" w:rsidRPr="00B80266">
        <w:rPr>
          <w:rFonts w:asciiTheme="minorHAnsi" w:hAnsiTheme="minorHAnsi" w:cstheme="minorHAnsi"/>
          <w:sz w:val="22"/>
          <w:szCs w:val="22"/>
        </w:rPr>
        <w:t>Zhotoviteľ sa zaväzuje</w:t>
      </w:r>
      <w:r w:rsidR="001E66FD">
        <w:rPr>
          <w:rFonts w:asciiTheme="minorHAnsi" w:hAnsiTheme="minorHAnsi" w:cstheme="minorHAnsi"/>
          <w:sz w:val="22"/>
          <w:szCs w:val="22"/>
        </w:rPr>
        <w:t xml:space="preserv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184D73DC" w:rsidR="001E66FD" w:rsidRPr="00B5209B"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w:t>
      </w:r>
      <w:r w:rsidR="002758D6">
        <w:rPr>
          <w:rFonts w:asciiTheme="minorHAnsi" w:hAnsiTheme="minorHAnsi" w:cstheme="minorHAnsi"/>
          <w:sz w:val="22"/>
          <w:szCs w:val="22"/>
        </w:rPr>
        <w:t xml:space="preserve">vykonávaní </w:t>
      </w:r>
      <w:r>
        <w:rPr>
          <w:rFonts w:asciiTheme="minorHAnsi" w:hAnsiTheme="minorHAnsi" w:cstheme="minorHAnsi"/>
          <w:sz w:val="22"/>
          <w:szCs w:val="22"/>
        </w:rPr>
        <w:t xml:space="preserve">diela postupovať s odbornou starostlivosťou a striktne dodržiavať ustanovenia </w:t>
      </w:r>
      <w:r w:rsidR="002C1029">
        <w:rPr>
          <w:rFonts w:asciiTheme="minorHAnsi" w:hAnsiTheme="minorHAnsi" w:cstheme="minorHAnsi"/>
          <w:sz w:val="22"/>
          <w:szCs w:val="22"/>
        </w:rPr>
        <w:t xml:space="preserve">aplikovateľných právnych predpisov, </w:t>
      </w:r>
      <w:r>
        <w:rPr>
          <w:rFonts w:asciiTheme="minorHAnsi" w:hAnsiTheme="minorHAnsi" w:cstheme="minorHAnsi"/>
          <w:sz w:val="22"/>
          <w:szCs w:val="22"/>
        </w:rPr>
        <w:t xml:space="preserve">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w:t>
      </w:r>
      <w:r w:rsidR="002758D6">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w:t>
      </w:r>
      <w:r w:rsidR="002758D6">
        <w:rPr>
          <w:rFonts w:asciiTheme="minorHAnsi" w:hAnsiTheme="minorHAnsi" w:cstheme="minorHAnsi"/>
          <w:sz w:val="22"/>
          <w:szCs w:val="22"/>
        </w:rPr>
        <w:t xml:space="preserve">vyhlášky </w:t>
      </w:r>
      <w:r>
        <w:rPr>
          <w:rFonts w:asciiTheme="minorHAnsi" w:hAnsiTheme="minorHAnsi" w:cstheme="minorHAnsi"/>
          <w:sz w:val="22"/>
          <w:szCs w:val="22"/>
        </w:rPr>
        <w:t xml:space="preserve">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2704E6">
        <w:rPr>
          <w:rStyle w:val="h1a4"/>
          <w:rFonts w:asciiTheme="minorHAnsi" w:hAnsiTheme="minorHAnsi" w:cstheme="minorHAnsi"/>
          <w:b/>
          <w:color w:val="auto"/>
          <w:kern w:val="36"/>
          <w:sz w:val="22"/>
          <w:szCs w:val="22"/>
          <w:specVanish w:val="0"/>
        </w:rPr>
        <w:t xml:space="preserve"> v znení neskorších predpisov</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 xml:space="preserve">o posudzovaní zhody výrobku, sprístupňovaní určeného výrobku </w:t>
      </w:r>
      <w:r>
        <w:rPr>
          <w:rStyle w:val="h1a"/>
          <w:rFonts w:asciiTheme="minorHAnsi" w:hAnsiTheme="minorHAnsi" w:cstheme="minorHAnsi"/>
          <w:b/>
          <w:color w:val="070707"/>
          <w:sz w:val="22"/>
          <w:szCs w:val="22"/>
        </w:rPr>
        <w:lastRenderedPageBreak/>
        <w:t>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9B7320">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w:t>
      </w:r>
      <w:r w:rsidR="00E73CEE">
        <w:rPr>
          <w:rFonts w:asciiTheme="minorHAnsi" w:hAnsiTheme="minorHAnsi" w:cstheme="minorHAnsi"/>
          <w:sz w:val="22"/>
          <w:szCs w:val="22"/>
        </w:rPr>
        <w:t xml:space="preserve"> </w:t>
      </w:r>
      <w:r w:rsidR="00E73CEE"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4116ED">
        <w:rPr>
          <w:rFonts w:asciiTheme="minorHAnsi" w:hAnsiTheme="minorHAnsi" w:cstheme="minorHAnsi"/>
          <w:sz w:val="22"/>
          <w:szCs w:val="22"/>
        </w:rPr>
        <w:t>j</w:t>
      </w:r>
      <w:r w:rsidR="00E73CEE"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E73CEE">
        <w:rPr>
          <w:rFonts w:asciiTheme="minorHAnsi" w:hAnsiTheme="minorHAnsi" w:cstheme="minorHAnsi"/>
          <w:sz w:val="22"/>
          <w:szCs w:val="22"/>
        </w:rPr>
        <w:t>ch</w:t>
      </w:r>
      <w:r w:rsidR="009B7320">
        <w:rPr>
          <w:rFonts w:asciiTheme="minorHAnsi" w:hAnsiTheme="minorHAnsi" w:cstheme="minorHAnsi"/>
          <w:sz w:val="22"/>
          <w:szCs w:val="22"/>
        </w:rPr>
        <w:t xml:space="preserve"> aj</w:t>
      </w:r>
      <w:r w:rsidR="00E73CEE" w:rsidRPr="005F5BA9">
        <w:rPr>
          <w:rFonts w:asciiTheme="minorHAnsi" w:hAnsiTheme="minorHAnsi" w:cstheme="minorHAnsi"/>
          <w:sz w:val="22"/>
          <w:szCs w:val="22"/>
        </w:rPr>
        <w:t xml:space="preserve"> v čase vykonávania jednotlivých prác, dodania diela, resp. plnenia príslušných povinností; objednávateľ na ten</w:t>
      </w:r>
      <w:r w:rsidR="003915AA">
        <w:rPr>
          <w:rFonts w:asciiTheme="minorHAnsi" w:hAnsiTheme="minorHAnsi" w:cstheme="minorHAnsi"/>
          <w:sz w:val="22"/>
          <w:szCs w:val="22"/>
        </w:rPr>
        <w:t>to</w:t>
      </w:r>
      <w:r w:rsidR="00E73CEE" w:rsidRPr="005F5BA9">
        <w:rPr>
          <w:rFonts w:asciiTheme="minorHAnsi" w:hAnsiTheme="minorHAnsi" w:cstheme="minorHAnsi"/>
          <w:sz w:val="22"/>
          <w:szCs w:val="22"/>
        </w:rPr>
        <w:t xml:space="preserve"> účel poskytne zhotoviteľovi všetku nevyhnutne potrebnú súčinnosť. </w:t>
      </w:r>
      <w:r>
        <w:rPr>
          <w:rFonts w:asciiTheme="minorHAnsi" w:hAnsiTheme="minorHAnsi" w:cstheme="minorHAnsi"/>
          <w:sz w:val="22"/>
          <w:szCs w:val="22"/>
        </w:rPr>
        <w:t>Uložené pokuty, iné sankcie alebo škodu spôsobenú objednávateľovi porušením povinností zhotoviteľa stanovených vyššie uvedenými právnymi predpismi, uhradí v plnom rozsahu zhotoviteľ.</w:t>
      </w:r>
    </w:p>
    <w:p w14:paraId="2C72F793" w14:textId="77777777" w:rsidR="001B4A7D" w:rsidRDefault="001B4A7D" w:rsidP="00B5209B">
      <w:pPr>
        <w:pStyle w:val="Odsekzoznamu"/>
        <w:numPr>
          <w:ilvl w:val="0"/>
          <w:numId w:val="4"/>
        </w:numPr>
        <w:ind w:left="0" w:firstLine="0"/>
        <w:jc w:val="both"/>
        <w:rPr>
          <w:rFonts w:asciiTheme="minorHAnsi" w:hAnsiTheme="minorHAnsi" w:cstheme="minorHAnsi"/>
          <w:color w:val="000000"/>
        </w:rPr>
      </w:pPr>
      <w:r>
        <w:rPr>
          <w:rFonts w:asciiTheme="minorHAnsi" w:hAnsiTheme="minorHAnsi" w:cstheme="minorHAnsi"/>
          <w:color w:val="000000"/>
        </w:rPr>
        <w:t>Zhotoviteľ je povinný zabezpečovať vyhotovovanie podrobnej fotodokumentácie k vykonávaniu diela, s osobitým zreteľom na časti diela, ktoré sú zakryté.</w:t>
      </w:r>
    </w:p>
    <w:p w14:paraId="7CF39471" w14:textId="77777777" w:rsidR="001B4A7D" w:rsidRDefault="001B4A7D" w:rsidP="00B5209B">
      <w:pPr>
        <w:pStyle w:val="Bezriadkovania"/>
        <w:tabs>
          <w:tab w:val="left" w:pos="426"/>
        </w:tabs>
        <w:spacing w:after="240"/>
        <w:jc w:val="both"/>
        <w:rPr>
          <w:rFonts w:asciiTheme="minorHAnsi" w:hAnsiTheme="minorHAnsi" w:cstheme="minorHAnsi"/>
          <w:bCs/>
          <w:sz w:val="22"/>
          <w:szCs w:val="22"/>
          <w:shd w:val="clear" w:color="auto" w:fill="FFFFFF"/>
        </w:rPr>
      </w:pPr>
    </w:p>
    <w:p w14:paraId="0CCBE338" w14:textId="78792FAE"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0388A97" w:rsidR="001E66FD" w:rsidRDefault="00B062C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vykonať dielo v týchto termínoch: </w:t>
      </w:r>
      <w:r w:rsidR="001E66FD">
        <w:rPr>
          <w:rFonts w:asciiTheme="minorHAnsi" w:hAnsiTheme="minorHAnsi" w:cstheme="minorHAnsi"/>
          <w:color w:val="auto"/>
          <w:sz w:val="22"/>
          <w:szCs w:val="22"/>
        </w:rPr>
        <w:t xml:space="preserve"> </w:t>
      </w:r>
    </w:p>
    <w:p w14:paraId="14493C13" w14:textId="733B0F3B" w:rsidR="001E66FD" w:rsidRPr="00B5209B" w:rsidRDefault="001E66FD" w:rsidP="00EF205E">
      <w:pPr>
        <w:pStyle w:val="Default"/>
        <w:numPr>
          <w:ilvl w:val="1"/>
          <w:numId w:val="5"/>
        </w:numPr>
        <w:tabs>
          <w:tab w:val="left" w:pos="2694"/>
        </w:tabs>
        <w:jc w:val="both"/>
        <w:rPr>
          <w:rFonts w:asciiTheme="minorHAnsi" w:hAnsiTheme="minorHAnsi" w:cstheme="minorHAnsi"/>
          <w:color w:val="auto"/>
          <w:sz w:val="22"/>
          <w:szCs w:val="22"/>
        </w:rPr>
      </w:pPr>
      <w:bookmarkStart w:id="2" w:name="_Hlk166503995"/>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sidR="0025571E">
        <w:rPr>
          <w:rFonts w:asciiTheme="minorHAnsi" w:hAnsiTheme="minorHAnsi" w:cstheme="minorHAnsi"/>
          <w:b/>
          <w:color w:val="auto"/>
          <w:sz w:val="22"/>
          <w:szCs w:val="22"/>
        </w:rPr>
        <w:t xml:space="preserve">do </w:t>
      </w:r>
      <w:r w:rsidR="0025571E" w:rsidRPr="00B5209B">
        <w:rPr>
          <w:rFonts w:asciiTheme="minorHAnsi" w:hAnsiTheme="minorHAnsi" w:cstheme="minorHAnsi"/>
          <w:b/>
          <w:color w:val="auto"/>
          <w:sz w:val="22"/>
          <w:szCs w:val="22"/>
        </w:rPr>
        <w:t>30 kalendárnych dní</w:t>
      </w:r>
      <w:r w:rsidR="0025571E" w:rsidRPr="00B5209B">
        <w:rPr>
          <w:rFonts w:asciiTheme="minorHAnsi" w:hAnsiTheme="minorHAnsi" w:cstheme="minorHAnsi"/>
          <w:color w:val="auto"/>
          <w:sz w:val="22"/>
          <w:szCs w:val="22"/>
        </w:rPr>
        <w:t xml:space="preserve"> odo dňa nadobudnutia účinnosti tejto Zmluvy</w:t>
      </w:r>
      <w:r w:rsidR="0085216A" w:rsidRPr="00B5209B">
        <w:rPr>
          <w:rFonts w:asciiTheme="minorHAnsi" w:hAnsiTheme="minorHAnsi" w:cstheme="minorHAnsi"/>
          <w:color w:val="auto"/>
          <w:sz w:val="22"/>
          <w:szCs w:val="22"/>
        </w:rPr>
        <w:t>,</w:t>
      </w:r>
      <w:r w:rsidR="0025571E" w:rsidRPr="00B5209B" w:rsidDel="0025571E">
        <w:rPr>
          <w:rFonts w:asciiTheme="minorHAnsi" w:hAnsiTheme="minorHAnsi" w:cstheme="minorHAnsi"/>
          <w:b/>
          <w:color w:val="auto"/>
          <w:sz w:val="22"/>
          <w:szCs w:val="22"/>
        </w:rPr>
        <w:t xml:space="preserve"> </w:t>
      </w:r>
    </w:p>
    <w:bookmarkEnd w:id="2"/>
    <w:p w14:paraId="5892603F" w14:textId="505A4AED" w:rsidR="001E66FD" w:rsidRPr="00B5209B" w:rsidRDefault="001E66FD" w:rsidP="00EF205E">
      <w:pPr>
        <w:pStyle w:val="Default"/>
        <w:numPr>
          <w:ilvl w:val="1"/>
          <w:numId w:val="5"/>
        </w:numPr>
        <w:tabs>
          <w:tab w:val="left" w:pos="2552"/>
        </w:tabs>
        <w:ind w:left="709" w:hanging="349"/>
        <w:jc w:val="both"/>
        <w:rPr>
          <w:rFonts w:asciiTheme="minorHAnsi" w:hAnsiTheme="minorHAnsi" w:cstheme="minorHAnsi"/>
          <w:color w:val="auto"/>
          <w:sz w:val="22"/>
          <w:szCs w:val="22"/>
        </w:rPr>
      </w:pPr>
      <w:r w:rsidRPr="00B5209B">
        <w:rPr>
          <w:rFonts w:asciiTheme="minorHAnsi" w:hAnsiTheme="minorHAnsi" w:cstheme="minorHAnsi"/>
          <w:b/>
          <w:bCs/>
          <w:color w:val="auto"/>
          <w:sz w:val="22"/>
          <w:szCs w:val="22"/>
        </w:rPr>
        <w:t>začiatok realizácie:</w:t>
      </w:r>
      <w:r w:rsidR="00B473C0" w:rsidRPr="00B5209B">
        <w:rPr>
          <w:rFonts w:asciiTheme="minorHAnsi" w:hAnsiTheme="minorHAnsi" w:cstheme="minorHAnsi"/>
          <w:color w:val="auto"/>
          <w:sz w:val="22"/>
          <w:szCs w:val="22"/>
        </w:rPr>
        <w:tab/>
      </w:r>
      <w:r w:rsidRPr="00B5209B">
        <w:rPr>
          <w:rFonts w:asciiTheme="minorHAnsi" w:hAnsiTheme="minorHAnsi" w:cstheme="minorHAnsi"/>
          <w:color w:val="auto"/>
          <w:sz w:val="22"/>
          <w:szCs w:val="22"/>
        </w:rPr>
        <w:t>bez zbytočného odkladu po prevzatí staveniska zhotoviteľom,</w:t>
      </w:r>
      <w:r w:rsidR="00B473C0" w:rsidRPr="00B5209B">
        <w:rPr>
          <w:rFonts w:asciiTheme="minorHAnsi" w:hAnsiTheme="minorHAnsi" w:cstheme="minorHAnsi"/>
          <w:color w:val="auto"/>
          <w:sz w:val="22"/>
          <w:szCs w:val="22"/>
        </w:rPr>
        <w:tab/>
      </w:r>
      <w:r w:rsidR="00B473C0" w:rsidRPr="00B5209B">
        <w:rPr>
          <w:rFonts w:asciiTheme="minorHAnsi" w:hAnsiTheme="minorHAnsi" w:cstheme="minorHAnsi"/>
          <w:color w:val="auto"/>
          <w:sz w:val="22"/>
          <w:szCs w:val="22"/>
        </w:rPr>
        <w:tab/>
      </w:r>
      <w:r w:rsidRPr="00B5209B">
        <w:rPr>
          <w:rFonts w:asciiTheme="minorHAnsi" w:hAnsiTheme="minorHAnsi" w:cstheme="minorHAnsi"/>
          <w:color w:val="auto"/>
          <w:sz w:val="22"/>
          <w:szCs w:val="22"/>
        </w:rPr>
        <w:t xml:space="preserve">najneskôr </w:t>
      </w:r>
      <w:r w:rsidRPr="00B5209B">
        <w:rPr>
          <w:rFonts w:asciiTheme="minorHAnsi" w:hAnsiTheme="minorHAnsi" w:cstheme="minorHAnsi"/>
          <w:b/>
          <w:bCs/>
          <w:color w:val="auto"/>
          <w:sz w:val="22"/>
          <w:szCs w:val="22"/>
        </w:rPr>
        <w:t xml:space="preserve">do 3 pracovných dní </w:t>
      </w:r>
      <w:r w:rsidRPr="00B5209B">
        <w:rPr>
          <w:rFonts w:asciiTheme="minorHAnsi" w:hAnsiTheme="minorHAnsi" w:cstheme="minorHAnsi"/>
          <w:color w:val="auto"/>
          <w:sz w:val="22"/>
          <w:szCs w:val="22"/>
        </w:rPr>
        <w:t>odo dňa prevzatia staveniska</w:t>
      </w:r>
      <w:r w:rsidR="0085216A" w:rsidRPr="00B5209B">
        <w:rPr>
          <w:rFonts w:asciiTheme="minorHAnsi" w:hAnsiTheme="minorHAnsi" w:cstheme="minorHAnsi"/>
          <w:color w:val="auto"/>
          <w:sz w:val="22"/>
          <w:szCs w:val="22"/>
        </w:rPr>
        <w:t>,</w:t>
      </w:r>
    </w:p>
    <w:p w14:paraId="02832556" w14:textId="0C4AD404"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sidRPr="00B5209B">
        <w:rPr>
          <w:rFonts w:asciiTheme="minorHAnsi" w:hAnsiTheme="minorHAnsi" w:cstheme="minorHAnsi"/>
          <w:b/>
          <w:bCs/>
          <w:color w:val="auto"/>
          <w:sz w:val="22"/>
          <w:szCs w:val="22"/>
        </w:rPr>
        <w:t>dokončenie realizácie</w:t>
      </w:r>
      <w:r w:rsidR="00323ECC" w:rsidRPr="00B5209B">
        <w:rPr>
          <w:rFonts w:asciiTheme="minorHAnsi" w:hAnsiTheme="minorHAnsi" w:cstheme="minorHAnsi"/>
          <w:b/>
          <w:bCs/>
          <w:color w:val="auto"/>
          <w:sz w:val="22"/>
          <w:szCs w:val="22"/>
        </w:rPr>
        <w:t xml:space="preserve"> (vykonanie diela)</w:t>
      </w:r>
      <w:r w:rsidRPr="00B5209B">
        <w:rPr>
          <w:rFonts w:asciiTheme="minorHAnsi" w:hAnsiTheme="minorHAnsi" w:cstheme="minorHAnsi"/>
          <w:b/>
          <w:bCs/>
          <w:color w:val="auto"/>
          <w:sz w:val="22"/>
          <w:szCs w:val="22"/>
        </w:rPr>
        <w:t>:</w:t>
      </w:r>
      <w:r w:rsidRPr="00B5209B">
        <w:rPr>
          <w:rFonts w:asciiTheme="minorHAnsi" w:hAnsiTheme="minorHAnsi" w:cstheme="minorHAnsi"/>
          <w:color w:val="auto"/>
          <w:sz w:val="22"/>
          <w:szCs w:val="22"/>
        </w:rPr>
        <w:t xml:space="preserve"> najneskôr </w:t>
      </w:r>
      <w:r w:rsidRPr="00B5209B">
        <w:rPr>
          <w:rFonts w:asciiTheme="minorHAnsi" w:hAnsiTheme="minorHAnsi" w:cstheme="minorHAnsi"/>
          <w:b/>
          <w:bCs/>
          <w:color w:val="auto"/>
          <w:sz w:val="22"/>
          <w:szCs w:val="22"/>
        </w:rPr>
        <w:t xml:space="preserve">do </w:t>
      </w:r>
      <w:r w:rsidR="00C41A24" w:rsidRPr="00B5209B">
        <w:rPr>
          <w:rFonts w:asciiTheme="minorHAnsi" w:hAnsiTheme="minorHAnsi" w:cstheme="minorHAnsi"/>
          <w:b/>
          <w:bCs/>
          <w:color w:val="auto"/>
          <w:sz w:val="22"/>
          <w:szCs w:val="22"/>
        </w:rPr>
        <w:t>2</w:t>
      </w:r>
      <w:r w:rsidR="007F7BC7" w:rsidRPr="00B5209B">
        <w:rPr>
          <w:rFonts w:asciiTheme="minorHAnsi" w:hAnsiTheme="minorHAnsi" w:cstheme="minorHAnsi"/>
          <w:b/>
          <w:bCs/>
          <w:color w:val="auto"/>
          <w:sz w:val="22"/>
          <w:szCs w:val="22"/>
        </w:rPr>
        <w:t>8</w:t>
      </w:r>
      <w:r w:rsidR="00C41A24" w:rsidRPr="00B5209B">
        <w:rPr>
          <w:rFonts w:asciiTheme="minorHAnsi" w:hAnsiTheme="minorHAnsi" w:cstheme="minorHAnsi"/>
          <w:b/>
          <w:bCs/>
          <w:color w:val="auto"/>
          <w:sz w:val="22"/>
          <w:szCs w:val="22"/>
        </w:rPr>
        <w:t>0</w:t>
      </w:r>
      <w:r w:rsidR="00C41A24" w:rsidRPr="008A10FE">
        <w:rPr>
          <w:rFonts w:asciiTheme="minorHAnsi" w:hAnsiTheme="minorHAnsi" w:cstheme="minorHAnsi"/>
          <w:b/>
          <w:bCs/>
          <w:color w:val="auto"/>
          <w:sz w:val="22"/>
          <w:szCs w:val="22"/>
        </w:rPr>
        <w:t xml:space="preserve"> </w:t>
      </w:r>
      <w:r w:rsidRPr="008A10FE">
        <w:rPr>
          <w:rFonts w:asciiTheme="minorHAnsi" w:hAnsiTheme="minorHAnsi" w:cstheme="minorHAnsi"/>
          <w:b/>
          <w:bCs/>
          <w:color w:val="auto"/>
          <w:sz w:val="22"/>
          <w:szCs w:val="22"/>
        </w:rPr>
        <w:t>kalendárnych dní</w:t>
      </w:r>
      <w:r>
        <w:rPr>
          <w:rFonts w:asciiTheme="minorHAnsi" w:hAnsiTheme="minorHAnsi" w:cstheme="minorHAnsi"/>
          <w:b/>
          <w:bCs/>
          <w:color w:val="auto"/>
          <w:sz w:val="22"/>
          <w:szCs w:val="22"/>
        </w:rPr>
        <w:t xml:space="preserve"> </w:t>
      </w:r>
      <w:r w:rsidRPr="008A10FE">
        <w:rPr>
          <w:rFonts w:asciiTheme="minorHAnsi" w:hAnsiTheme="minorHAnsi" w:cstheme="minorHAnsi"/>
          <w:color w:val="auto"/>
          <w:sz w:val="22"/>
          <w:szCs w:val="22"/>
        </w:rPr>
        <w:t>odo dňa prevzatia staveniska zhotoviteľom</w:t>
      </w:r>
      <w:r w:rsidR="0085216A">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429A7F65"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1A3A72E6" w:rsidR="001E66FD" w:rsidRPr="0071667F"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sidRPr="0071667F">
        <w:rPr>
          <w:rFonts w:asciiTheme="minorHAnsi" w:hAnsiTheme="minorHAnsi" w:cstheme="minorHAnsi"/>
          <w:color w:val="auto"/>
          <w:sz w:val="22"/>
          <w:szCs w:val="22"/>
        </w:rPr>
        <w:t xml:space="preserve">Zhotoviteľ je povinný bez </w:t>
      </w:r>
      <w:r w:rsidR="00BE6B6A">
        <w:rPr>
          <w:rFonts w:asciiTheme="minorHAnsi" w:hAnsiTheme="minorHAnsi" w:cstheme="minorHAnsi"/>
          <w:color w:val="auto"/>
          <w:sz w:val="22"/>
          <w:szCs w:val="22"/>
        </w:rPr>
        <w:t>,</w:t>
      </w:r>
      <w:r w:rsidRPr="0071667F">
        <w:rPr>
          <w:rFonts w:asciiTheme="minorHAnsi" w:hAnsiTheme="minorHAnsi" w:cstheme="minorHAnsi"/>
          <w:color w:val="auto"/>
          <w:sz w:val="22"/>
          <w:szCs w:val="22"/>
        </w:rPr>
        <w:t xml:space="preserv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hyperlink r:id="rId16" w:history="1">
        <w:r w:rsidR="0063011E" w:rsidRPr="0071667F">
          <w:rPr>
            <w:rStyle w:val="Hypertextovprepojenie"/>
            <w:rFonts w:asciiTheme="minorHAnsi" w:hAnsiTheme="minorHAnsi" w:cstheme="minorHAnsi"/>
            <w:sz w:val="22"/>
            <w:szCs w:val="22"/>
          </w:rPr>
          <w:t>matus.kutlak@bbsk.sk</w:t>
        </w:r>
      </w:hyperlink>
      <w:r w:rsidR="0063011E" w:rsidRPr="0071667F">
        <w:rPr>
          <w:rFonts w:asciiTheme="minorHAnsi" w:hAnsiTheme="minorHAnsi" w:cstheme="minorHAnsi"/>
          <w:color w:val="auto"/>
          <w:sz w:val="22"/>
          <w:szCs w:val="22"/>
        </w:rPr>
        <w:t xml:space="preserve">, </w:t>
      </w:r>
      <w:bookmarkStart w:id="3" w:name="_Hlk179965148"/>
      <w:r w:rsidR="00B5209B">
        <w:rPr>
          <w:rFonts w:asciiTheme="minorHAnsi" w:hAnsiTheme="minorHAnsi" w:cstheme="minorHAnsi"/>
          <w:color w:val="auto"/>
          <w:sz w:val="22"/>
          <w:szCs w:val="22"/>
        </w:rPr>
        <w:fldChar w:fldCharType="begin"/>
      </w:r>
      <w:r w:rsidR="00B5209B">
        <w:rPr>
          <w:rFonts w:asciiTheme="minorHAnsi" w:hAnsiTheme="minorHAnsi" w:cstheme="minorHAnsi"/>
          <w:color w:val="auto"/>
          <w:sz w:val="22"/>
          <w:szCs w:val="22"/>
        </w:rPr>
        <w:instrText>HYPERLINK "mailto:</w:instrText>
      </w:r>
      <w:r w:rsidR="00B5209B" w:rsidRPr="00B5209B">
        <w:rPr>
          <w:rFonts w:asciiTheme="minorHAnsi" w:hAnsiTheme="minorHAnsi" w:cstheme="minorHAnsi"/>
          <w:color w:val="auto"/>
          <w:sz w:val="22"/>
          <w:szCs w:val="22"/>
        </w:rPr>
        <w:instrText>sostorn.riaditel@gmail.com</w:instrText>
      </w:r>
      <w:r w:rsidR="00B5209B">
        <w:rPr>
          <w:rFonts w:asciiTheme="minorHAnsi" w:hAnsiTheme="minorHAnsi" w:cstheme="minorHAnsi"/>
          <w:color w:val="auto"/>
          <w:sz w:val="22"/>
          <w:szCs w:val="22"/>
        </w:rPr>
        <w:instrText>"</w:instrText>
      </w:r>
      <w:r w:rsidR="00B5209B">
        <w:rPr>
          <w:rFonts w:asciiTheme="minorHAnsi" w:hAnsiTheme="minorHAnsi" w:cstheme="minorHAnsi"/>
          <w:color w:val="auto"/>
          <w:sz w:val="22"/>
          <w:szCs w:val="22"/>
        </w:rPr>
      </w:r>
      <w:r w:rsidR="00B5209B">
        <w:rPr>
          <w:rFonts w:asciiTheme="minorHAnsi" w:hAnsiTheme="minorHAnsi" w:cstheme="minorHAnsi"/>
          <w:color w:val="auto"/>
          <w:sz w:val="22"/>
          <w:szCs w:val="22"/>
        </w:rPr>
        <w:fldChar w:fldCharType="separate"/>
      </w:r>
      <w:r w:rsidR="00B5209B" w:rsidRPr="00DE4681">
        <w:rPr>
          <w:rStyle w:val="Hypertextovprepojenie"/>
          <w:rFonts w:asciiTheme="minorHAnsi" w:hAnsiTheme="minorHAnsi" w:cstheme="minorHAnsi"/>
          <w:sz w:val="22"/>
          <w:szCs w:val="22"/>
        </w:rPr>
        <w:t>sostorn.riaditel@gmail.com</w:t>
      </w:r>
      <w:r w:rsidR="00B5209B">
        <w:rPr>
          <w:rFonts w:asciiTheme="minorHAnsi" w:hAnsiTheme="minorHAnsi" w:cstheme="minorHAnsi"/>
          <w:color w:val="auto"/>
          <w:sz w:val="22"/>
          <w:szCs w:val="22"/>
        </w:rPr>
        <w:fldChar w:fldCharType="end"/>
      </w:r>
      <w:r w:rsidR="0071667F" w:rsidRPr="0071667F">
        <w:rPr>
          <w:rFonts w:asciiTheme="minorHAnsi" w:hAnsiTheme="minorHAnsi" w:cstheme="minorHAnsi"/>
          <w:color w:val="auto"/>
          <w:sz w:val="22"/>
          <w:szCs w:val="22"/>
        </w:rPr>
        <w:t>,</w:t>
      </w:r>
      <w:bookmarkEnd w:id="3"/>
      <w:r w:rsidR="00B5209B">
        <w:rPr>
          <w:rFonts w:asciiTheme="minorHAnsi" w:hAnsiTheme="minorHAnsi" w:cstheme="minorHAnsi"/>
          <w:color w:val="auto"/>
          <w:sz w:val="22"/>
          <w:szCs w:val="22"/>
        </w:rPr>
        <w:t xml:space="preserve"> </w:t>
      </w:r>
      <w:hyperlink r:id="rId17" w:history="1">
        <w:r w:rsidR="00912E4B" w:rsidRPr="00912E4B">
          <w:rPr>
            <w:rStyle w:val="Hypertextovprepojenie"/>
            <w:rFonts w:asciiTheme="minorHAnsi" w:hAnsiTheme="minorHAnsi" w:cstheme="minorHAnsi"/>
            <w:sz w:val="22"/>
            <w:szCs w:val="22"/>
          </w:rPr>
          <w:t>bronislava.celuchova@bbsk.sk</w:t>
        </w:r>
      </w:hyperlink>
      <w:r w:rsidR="0071667F" w:rsidRPr="0071667F">
        <w:rPr>
          <w:rFonts w:asciiTheme="minorHAnsi" w:hAnsiTheme="minorHAnsi" w:cstheme="minorHAnsi"/>
          <w:color w:val="auto"/>
          <w:sz w:val="22"/>
          <w:szCs w:val="22"/>
        </w:rPr>
        <w:t>.</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47672BE1"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4E15ADD"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4115A">
        <w:rPr>
          <w:rFonts w:asciiTheme="minorHAnsi" w:hAnsiTheme="minorHAnsi" w:cstheme="minorHAnsi"/>
        </w:rPr>
        <w:t>vy</w:t>
      </w:r>
      <w:r>
        <w:rPr>
          <w:rFonts w:asciiTheme="minorHAnsi" w:hAnsiTheme="minorHAnsi" w:cstheme="minorHAnsi"/>
        </w:rPr>
        <w:t>hlasuje, že:</w:t>
      </w:r>
    </w:p>
    <w:p w14:paraId="07C12E3D" w14:textId="0B24EC3A"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0C7D6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A7899B5"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w:t>
      </w:r>
      <w:r w:rsidR="000C7D65">
        <w:rPr>
          <w:rFonts w:asciiTheme="minorHAnsi" w:hAnsiTheme="minorHAnsi" w:cstheme="minorHAnsi"/>
          <w:sz w:val="22"/>
          <w:szCs w:val="22"/>
        </w:rPr>
        <w:t>eny</w:t>
      </w:r>
      <w:r>
        <w:rPr>
          <w:rFonts w:asciiTheme="minorHAnsi" w:hAnsiTheme="minorHAnsi" w:cstheme="minorHAnsi"/>
          <w:sz w:val="22"/>
          <w:szCs w:val="22"/>
        </w:rPr>
        <w:t>,</w:t>
      </w:r>
    </w:p>
    <w:p w14:paraId="37C9B614" w14:textId="5FE71152"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0C7D65">
        <w:rPr>
          <w:rFonts w:asciiTheme="minorHAnsi" w:hAnsiTheme="minorHAnsi" w:cstheme="minorHAnsi"/>
          <w:sz w:val="22"/>
          <w:szCs w:val="22"/>
        </w:rPr>
        <w:t xml:space="preserve">za </w:t>
      </w:r>
      <w:r>
        <w:rPr>
          <w:rFonts w:asciiTheme="minorHAnsi" w:hAnsiTheme="minorHAnsi" w:cstheme="minorHAnsi"/>
          <w:sz w:val="22"/>
          <w:szCs w:val="22"/>
        </w:rPr>
        <w:t>diel</w:t>
      </w:r>
      <w:r w:rsidR="000C7D65">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2828352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ceny </w:t>
      </w:r>
      <w:r w:rsidR="008F5152">
        <w:rPr>
          <w:rFonts w:asciiTheme="minorHAnsi" w:hAnsiTheme="minorHAnsi" w:cstheme="minorHAnsi"/>
          <w:sz w:val="22"/>
          <w:szCs w:val="22"/>
        </w:rPr>
        <w:t xml:space="preserve">za </w:t>
      </w:r>
      <w:r>
        <w:rPr>
          <w:rFonts w:asciiTheme="minorHAnsi" w:hAnsiTheme="minorHAnsi" w:cstheme="minorHAnsi"/>
          <w:sz w:val="22"/>
          <w:szCs w:val="22"/>
        </w:rPr>
        <w:t>diel</w:t>
      </w:r>
      <w:r w:rsidR="008F5152">
        <w:rPr>
          <w:rFonts w:asciiTheme="minorHAnsi" w:hAnsiTheme="minorHAnsi" w:cstheme="minorHAnsi"/>
          <w:sz w:val="22"/>
          <w:szCs w:val="22"/>
        </w:rPr>
        <w:t>o</w:t>
      </w:r>
      <w:r>
        <w:rPr>
          <w:rFonts w:asciiTheme="minorHAnsi" w:hAnsiTheme="minorHAnsi" w:cstheme="minorHAnsi"/>
          <w:sz w:val="22"/>
          <w:szCs w:val="22"/>
        </w:rPr>
        <w:t xml:space="preserve"> v celom rozsahu zahrnul aj práce v </w:t>
      </w:r>
      <w:r w:rsidR="008F5152">
        <w:rPr>
          <w:rFonts w:asciiTheme="minorHAnsi" w:hAnsiTheme="minorHAnsi" w:cstheme="minorHAnsi"/>
          <w:sz w:val="22"/>
          <w:szCs w:val="22"/>
        </w:rPr>
        <w:t>D</w:t>
      </w:r>
      <w:r>
        <w:rPr>
          <w:rFonts w:asciiTheme="minorHAnsi" w:hAnsiTheme="minorHAnsi" w:cstheme="minorHAnsi"/>
          <w:sz w:val="22"/>
          <w:szCs w:val="22"/>
        </w:rPr>
        <w:t>okumentácii alebo</w:t>
      </w:r>
      <w:r w:rsidR="00B90921">
        <w:rPr>
          <w:rFonts w:asciiTheme="minorHAnsi" w:hAnsiTheme="minorHAnsi" w:cstheme="minorHAnsi"/>
          <w:sz w:val="22"/>
          <w:szCs w:val="22"/>
        </w:rPr>
        <w:t xml:space="preserve"> v rozpočte/</w:t>
      </w:r>
      <w:r>
        <w:rPr>
          <w:rFonts w:asciiTheme="minorHAnsi" w:hAnsiTheme="minorHAnsi" w:cstheme="minorHAnsi"/>
          <w:sz w:val="22"/>
          <w:szCs w:val="22"/>
        </w:rPr>
        <w:t xml:space="preserve">vo </w:t>
      </w:r>
      <w:r w:rsidR="00B90921">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709200EF"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 xml:space="preserve">u všetkých položiek </w:t>
      </w:r>
      <w:r w:rsidR="00462B4D">
        <w:rPr>
          <w:rFonts w:asciiTheme="minorHAnsi" w:hAnsiTheme="minorHAnsi" w:cstheme="minorHAnsi"/>
          <w:sz w:val="22"/>
          <w:szCs w:val="22"/>
        </w:rPr>
        <w:t>r</w:t>
      </w:r>
      <w:r>
        <w:rPr>
          <w:rFonts w:asciiTheme="minorHAnsi" w:hAnsiTheme="minorHAnsi" w:cstheme="minorHAnsi"/>
          <w:sz w:val="22"/>
          <w:szCs w:val="22"/>
        </w:rPr>
        <w:t xml:space="preserve">ozpočtu/oceneného </w:t>
      </w:r>
      <w:r w:rsidR="00462B4D">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335A18E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825B93">
        <w:rPr>
          <w:rFonts w:asciiTheme="minorHAnsi" w:hAnsiTheme="minorHAnsi" w:cstheme="minorHAnsi"/>
          <w:sz w:val="22"/>
          <w:szCs w:val="22"/>
        </w:rPr>
        <w:t xml:space="preserve"> ani sa dožadovať zvýšenia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w:t>
      </w:r>
      <w:r w:rsidR="00A118F7">
        <w:rPr>
          <w:rFonts w:asciiTheme="minorHAnsi" w:hAnsiTheme="minorHAnsi" w:cstheme="minorHAnsi"/>
          <w:sz w:val="22"/>
          <w:szCs w:val="22"/>
        </w:rPr>
        <w:t xml:space="preserve"> vo verejnom obstarávaní</w:t>
      </w:r>
      <w:r>
        <w:rPr>
          <w:rFonts w:asciiTheme="minorHAnsi" w:hAnsiTheme="minorHAnsi" w:cstheme="minorHAnsi"/>
          <w:sz w:val="22"/>
          <w:szCs w:val="22"/>
        </w:rPr>
        <w:t xml:space="preserve"> mu nebolo nezrozumiteľné, alebo nejednoznačné, že (iii) </w:t>
      </w:r>
      <w:r w:rsidR="00AA60D2">
        <w:rPr>
          <w:rFonts w:asciiTheme="minorHAnsi" w:hAnsiTheme="minorHAnsi" w:cstheme="minorHAnsi"/>
          <w:sz w:val="22"/>
          <w:szCs w:val="22"/>
        </w:rPr>
        <w:t xml:space="preserve">od objednávateľa </w:t>
      </w:r>
      <w:r>
        <w:rPr>
          <w:rFonts w:asciiTheme="minorHAnsi" w:hAnsiTheme="minorHAnsi" w:cstheme="minorHAnsi"/>
          <w:sz w:val="22"/>
          <w:szCs w:val="22"/>
        </w:rPr>
        <w:t>obdržal uspokojivé odpovede a pokyny na svoje prípadné otázky a (iv) overil si všetky ostatné faktory ovplyvňujúce cen</w:t>
      </w:r>
      <w:r w:rsidR="00597D61">
        <w:rPr>
          <w:rFonts w:asciiTheme="minorHAnsi" w:hAnsiTheme="minorHAnsi" w:cstheme="minorHAnsi"/>
          <w:sz w:val="22"/>
          <w:szCs w:val="22"/>
        </w:rPr>
        <w:t>u</w:t>
      </w:r>
      <w:r w:rsidR="0095034C">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95034C">
        <w:rPr>
          <w:rFonts w:asciiTheme="minorHAnsi" w:hAnsiTheme="minorHAnsi" w:cstheme="minorHAnsi"/>
          <w:sz w:val="22"/>
          <w:szCs w:val="22"/>
        </w:rPr>
        <w:t>o</w:t>
      </w:r>
      <w:r>
        <w:rPr>
          <w:rFonts w:asciiTheme="minorHAnsi" w:hAnsiTheme="minorHAnsi" w:cstheme="minorHAnsi"/>
          <w:sz w:val="22"/>
          <w:szCs w:val="22"/>
        </w:rPr>
        <w:t>, vyhodnotil ich a</w:t>
      </w:r>
      <w:r w:rsidR="00442A54">
        <w:rPr>
          <w:rFonts w:asciiTheme="minorHAnsi" w:hAnsiTheme="minorHAnsi" w:cstheme="minorHAnsi"/>
          <w:sz w:val="22"/>
          <w:szCs w:val="22"/>
        </w:rPr>
        <w:t xml:space="preserve"> zahrnul </w:t>
      </w:r>
      <w:r>
        <w:rPr>
          <w:rFonts w:asciiTheme="minorHAnsi" w:hAnsiTheme="minorHAnsi" w:cstheme="minorHAnsi"/>
          <w:sz w:val="22"/>
          <w:szCs w:val="22"/>
        </w:rPr>
        <w:t xml:space="preserve">do ceny </w:t>
      </w:r>
      <w:r w:rsidR="0095034C">
        <w:rPr>
          <w:rFonts w:asciiTheme="minorHAnsi" w:hAnsiTheme="minorHAnsi" w:cstheme="minorHAnsi"/>
          <w:sz w:val="22"/>
          <w:szCs w:val="22"/>
        </w:rPr>
        <w:t>za d</w:t>
      </w:r>
      <w:r>
        <w:rPr>
          <w:rFonts w:asciiTheme="minorHAnsi" w:hAnsiTheme="minorHAnsi" w:cstheme="minorHAnsi"/>
          <w:sz w:val="22"/>
          <w:szCs w:val="22"/>
        </w:rPr>
        <w:t>iel</w:t>
      </w:r>
      <w:r w:rsidR="0095034C">
        <w:rPr>
          <w:rFonts w:asciiTheme="minorHAnsi" w:hAnsiTheme="minorHAnsi" w:cstheme="minorHAnsi"/>
          <w:sz w:val="22"/>
          <w:szCs w:val="22"/>
        </w:rPr>
        <w:t>o</w:t>
      </w:r>
      <w:r w:rsidR="00442A54">
        <w:rPr>
          <w:rFonts w:asciiTheme="minorHAnsi" w:hAnsiTheme="minorHAnsi" w:cstheme="minorHAnsi"/>
          <w:sz w:val="22"/>
          <w:szCs w:val="22"/>
        </w:rPr>
        <w:t>, a to vrátane</w:t>
      </w:r>
      <w:r>
        <w:rPr>
          <w:rFonts w:asciiTheme="minorHAnsi" w:hAnsiTheme="minorHAnsi" w:cstheme="minorHAnsi"/>
          <w:sz w:val="22"/>
          <w:szCs w:val="22"/>
        </w:rPr>
        <w:t xml:space="preserve"> príslušn</w:t>
      </w:r>
      <w:r w:rsidR="00442A54">
        <w:rPr>
          <w:rFonts w:asciiTheme="minorHAnsi" w:hAnsiTheme="minorHAnsi" w:cstheme="minorHAnsi"/>
          <w:sz w:val="22"/>
          <w:szCs w:val="22"/>
        </w:rPr>
        <w:t>ej</w:t>
      </w:r>
      <w:r>
        <w:rPr>
          <w:rFonts w:asciiTheme="minorHAnsi" w:hAnsiTheme="minorHAnsi" w:cstheme="minorHAnsi"/>
          <w:sz w:val="22"/>
          <w:szCs w:val="22"/>
        </w:rPr>
        <w:t xml:space="preserve"> rezerv</w:t>
      </w:r>
      <w:r w:rsidR="00442A54">
        <w:rPr>
          <w:rFonts w:asciiTheme="minorHAnsi" w:hAnsiTheme="minorHAnsi" w:cstheme="minorHAnsi"/>
          <w:sz w:val="22"/>
          <w:szCs w:val="22"/>
        </w:rPr>
        <w:t>y</w:t>
      </w:r>
      <w:r>
        <w:rPr>
          <w:rFonts w:asciiTheme="minorHAnsi" w:hAnsiTheme="minorHAnsi" w:cstheme="minorHAnsi"/>
          <w:sz w:val="22"/>
          <w:szCs w:val="22"/>
        </w:rPr>
        <w:t xml:space="preserve"> kalkulovaného rizika</w:t>
      </w:r>
      <w:r w:rsidR="00442A54">
        <w:rPr>
          <w:rFonts w:asciiTheme="minorHAnsi" w:hAnsiTheme="minorHAnsi" w:cstheme="minorHAnsi"/>
          <w:sz w:val="22"/>
          <w:szCs w:val="22"/>
        </w:rPr>
        <w:t xml:space="preserve"> pre prípad nepredvídateľných okolností</w:t>
      </w:r>
      <w:r>
        <w:rPr>
          <w:rFonts w:asciiTheme="minorHAnsi" w:hAnsiTheme="minorHAnsi" w:cstheme="minorHAnsi"/>
          <w:sz w:val="22"/>
          <w:szCs w:val="22"/>
        </w:rPr>
        <w:t>.</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6D72034A"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xml:space="preserve">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9A91A00"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Celková cena </w:t>
      </w:r>
      <w:r w:rsidR="005C7ED9">
        <w:rPr>
          <w:rFonts w:asciiTheme="minorHAnsi" w:hAnsiTheme="minorHAnsi" w:cstheme="minorHAnsi"/>
          <w:color w:val="000000"/>
          <w:sz w:val="22"/>
          <w:szCs w:val="22"/>
        </w:rPr>
        <w:t xml:space="preserve">za </w:t>
      </w:r>
      <w:r>
        <w:rPr>
          <w:rFonts w:asciiTheme="minorHAnsi" w:hAnsiTheme="minorHAnsi" w:cstheme="minorHAnsi"/>
          <w:color w:val="000000"/>
          <w:sz w:val="22"/>
          <w:szCs w:val="22"/>
        </w:rPr>
        <w:t>diel</w:t>
      </w:r>
      <w:r w:rsidR="005C7ED9">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5C7ED9">
        <w:rPr>
          <w:rFonts w:asciiTheme="minorHAnsi" w:hAnsiTheme="minorHAnsi" w:cstheme="minorHAnsi"/>
          <w:color w:val="000000"/>
          <w:sz w:val="22"/>
          <w:szCs w:val="22"/>
        </w:rPr>
        <w:t>je dohodnutá nasledovne</w:t>
      </w:r>
      <w:r>
        <w:rPr>
          <w:rFonts w:asciiTheme="minorHAnsi" w:hAnsiTheme="minorHAnsi" w:cstheme="minorHAnsi"/>
          <w:color w:val="000000"/>
          <w:sz w:val="22"/>
          <w:szCs w:val="22"/>
        </w:rPr>
        <w:t xml:space="preserve">: </w:t>
      </w:r>
    </w:p>
    <w:p w14:paraId="7DB82000"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740431D5"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DPH vo výške 2</w:t>
      </w:r>
      <w:r w:rsidR="004A340D">
        <w:rPr>
          <w:rFonts w:cstheme="minorHAnsi"/>
          <w:b/>
          <w:bCs/>
          <w:color w:val="000000"/>
          <w:highlight w:val="yellow"/>
        </w:rPr>
        <w:t>3</w:t>
      </w:r>
      <w:r>
        <w:rPr>
          <w:rFonts w:cstheme="minorHAnsi"/>
          <w:b/>
          <w:bCs/>
          <w:color w:val="000000"/>
          <w:highlight w:val="yellow"/>
        </w:rPr>
        <w:t xml:space="preserve">%: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317251">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317251">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59BCE128" w14:textId="2202564B" w:rsidR="005B6506" w:rsidRDefault="005B6506" w:rsidP="005B6506">
      <w:pPr>
        <w:autoSpaceDE w:val="0"/>
        <w:autoSpaceDN w:val="0"/>
        <w:adjustRightInd w:val="0"/>
        <w:spacing w:before="120" w:after="0" w:line="240" w:lineRule="auto"/>
        <w:ind w:firstLine="426"/>
        <w:rPr>
          <w:rFonts w:cstheme="minorHAnsi"/>
          <w:color w:val="000000"/>
        </w:rPr>
      </w:pPr>
      <w:r>
        <w:rPr>
          <w:rFonts w:cstheme="minorHAnsi"/>
          <w:color w:val="000000"/>
        </w:rPr>
        <w:t xml:space="preserve">(ďalej </w:t>
      </w:r>
      <w:r w:rsidR="00A2389E">
        <w:rPr>
          <w:rFonts w:cstheme="minorHAnsi"/>
          <w:color w:val="000000"/>
        </w:rPr>
        <w:t>len</w:t>
      </w:r>
      <w:r>
        <w:rPr>
          <w:rFonts w:cstheme="minorHAnsi"/>
          <w:color w:val="000000"/>
        </w:rPr>
        <w:t xml:space="preserve"> ako „</w:t>
      </w:r>
      <w:r w:rsidRPr="002F5E1D">
        <w:rPr>
          <w:rFonts w:cstheme="minorHAnsi"/>
          <w:b/>
          <w:bCs/>
          <w:color w:val="000000"/>
        </w:rPr>
        <w:t>cena za dielo</w:t>
      </w:r>
      <w:r>
        <w:rPr>
          <w:rFonts w:cstheme="minorHAnsi"/>
          <w:color w:val="000000"/>
        </w:rPr>
        <w:t>“).</w:t>
      </w:r>
    </w:p>
    <w:p w14:paraId="6EE855B4" w14:textId="77777777" w:rsidR="00D55D97" w:rsidRDefault="00D55D97" w:rsidP="00D55D97">
      <w:pPr>
        <w:widowControl w:val="0"/>
        <w:autoSpaceDE w:val="0"/>
        <w:autoSpaceDN w:val="0"/>
        <w:jc w:val="both"/>
        <w:rPr>
          <w:rFonts w:cstheme="minorHAnsi"/>
        </w:rPr>
      </w:pPr>
    </w:p>
    <w:p w14:paraId="2A1E6C4D" w14:textId="2A053872" w:rsidR="005B6506" w:rsidRPr="00621F85" w:rsidRDefault="00D55D97" w:rsidP="00621F85">
      <w:pPr>
        <w:widowControl w:val="0"/>
        <w:autoSpaceDE w:val="0"/>
        <w:autoSpaceDN w:val="0"/>
        <w:jc w:val="both"/>
        <w:rPr>
          <w:rFonts w:cstheme="minorHAnsi"/>
        </w:rPr>
      </w:pPr>
      <w:r w:rsidRPr="00D94117">
        <w:rPr>
          <w:rFonts w:cstheme="minorHAnsi"/>
        </w:rPr>
        <w:t>Ak sa počas trvania Zmluvy zmení zákonom ustanovená sadzba DPH, k</w:t>
      </w:r>
      <w:r>
        <w:rPr>
          <w:rFonts w:cstheme="minorHAnsi"/>
        </w:rPr>
        <w:t> c</w:t>
      </w:r>
      <w:r w:rsidRPr="00D94117">
        <w:rPr>
          <w:rFonts w:cstheme="minorHAnsi"/>
        </w:rPr>
        <w:t>ene</w:t>
      </w:r>
      <w:r>
        <w:rPr>
          <w:rFonts w:cstheme="minorHAnsi"/>
        </w:rPr>
        <w:t xml:space="preserve"> bez DPH</w:t>
      </w:r>
      <w:r w:rsidRPr="00D94117">
        <w:rPr>
          <w:rFonts w:cstheme="minorHAnsi"/>
        </w:rPr>
        <w:t xml:space="preserve"> sa priráta sadzba DPH podľa aplikovateľných právnych predpisov v čase vzniku nároku </w:t>
      </w:r>
      <w:r>
        <w:rPr>
          <w:rFonts w:cstheme="minorHAnsi"/>
        </w:rPr>
        <w:t>z</w:t>
      </w:r>
      <w:r w:rsidRPr="00D94117">
        <w:rPr>
          <w:rFonts w:cstheme="minorHAnsi"/>
        </w:rPr>
        <w:t xml:space="preserve">hotoviteľa na úhradu </w:t>
      </w:r>
      <w:r>
        <w:rPr>
          <w:rFonts w:cstheme="minorHAnsi"/>
        </w:rPr>
        <w:t>c</w:t>
      </w:r>
      <w:r w:rsidRPr="00D94117">
        <w:rPr>
          <w:rFonts w:cstheme="minorHAnsi"/>
        </w:rPr>
        <w:t>eny</w:t>
      </w:r>
      <w:r>
        <w:rPr>
          <w:rFonts w:cstheme="minorHAnsi"/>
        </w:rPr>
        <w:t xml:space="preserve"> za dielo</w:t>
      </w:r>
      <w:r w:rsidRPr="00D94117">
        <w:rPr>
          <w:rFonts w:cstheme="minorHAnsi"/>
        </w:rPr>
        <w:t xml:space="preserve"> a výška </w:t>
      </w:r>
      <w:r>
        <w:rPr>
          <w:rFonts w:cstheme="minorHAnsi"/>
        </w:rPr>
        <w:t>ceny za dielo</w:t>
      </w:r>
      <w:r w:rsidRPr="00D94117">
        <w:rPr>
          <w:rFonts w:cstheme="minorHAnsi"/>
        </w:rPr>
        <w:t xml:space="preserve"> sa o takto zmenenú sadzbu DPH zníži alebo zvýši; o zmene výšky </w:t>
      </w:r>
      <w:r>
        <w:rPr>
          <w:rFonts w:cstheme="minorHAnsi"/>
        </w:rPr>
        <w:t>c</w:t>
      </w:r>
      <w:r w:rsidRPr="00D94117">
        <w:rPr>
          <w:rFonts w:cstheme="minorHAnsi"/>
        </w:rPr>
        <w:t>eny</w:t>
      </w:r>
      <w:r>
        <w:rPr>
          <w:rFonts w:cstheme="minorHAnsi"/>
        </w:rPr>
        <w:t xml:space="preserve"> za dielo</w:t>
      </w:r>
      <w:r w:rsidRPr="00D94117">
        <w:rPr>
          <w:rFonts w:cstheme="minorHAnsi"/>
        </w:rPr>
        <w:t xml:space="preserve"> vyvolanej zmenou zákonom ustanovenej sadzby DPH nie je medzi </w:t>
      </w:r>
      <w:r>
        <w:rPr>
          <w:rFonts w:cstheme="minorHAnsi"/>
        </w:rPr>
        <w:t>Z</w:t>
      </w:r>
      <w:r w:rsidRPr="00D94117">
        <w:rPr>
          <w:rFonts w:cstheme="minorHAnsi"/>
        </w:rPr>
        <w:t>mluvnými stranami potrebné uzatvárať dodatok.</w:t>
      </w:r>
    </w:p>
    <w:p w14:paraId="7798A8F9" w14:textId="7292BAFE"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773AD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w:t>
      </w:r>
      <w:r w:rsidR="00170784">
        <w:rPr>
          <w:rFonts w:asciiTheme="minorHAnsi" w:hAnsiTheme="minorHAnsi" w:cstheme="minorHAnsi"/>
          <w:color w:val="000000"/>
        </w:rPr>
        <w:t>vykonaním</w:t>
      </w:r>
      <w:r>
        <w:rPr>
          <w:rFonts w:asciiTheme="minorHAnsi" w:hAnsiTheme="minorHAnsi" w:cstheme="minorHAnsi"/>
          <w:color w:val="000000"/>
        </w:rPr>
        <w:t xml:space="preserve">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353197">
        <w:rPr>
          <w:rFonts w:asciiTheme="minorHAnsi" w:hAnsiTheme="minorHAnsi" w:cstheme="minorHAnsi"/>
        </w:rPr>
        <w:t>, stráženie stavby, dočasné oplotenie,</w:t>
      </w:r>
      <w:r>
        <w:rPr>
          <w:rFonts w:asciiTheme="minorHAnsi" w:hAnsiTheme="minorHAnsi" w:cstheme="minorHAnsi"/>
        </w:rPr>
        <w:t xml:space="preserve">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434FEF91" w14:textId="3718CE93" w:rsidR="00075DA9"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454FC9">
        <w:rPr>
          <w:rFonts w:asciiTheme="minorHAnsi" w:hAnsiTheme="minorHAnsi" w:cstheme="minorHAnsi"/>
        </w:rPr>
        <w:t>r</w:t>
      </w:r>
      <w:r>
        <w:rPr>
          <w:rFonts w:asciiTheme="minorHAnsi" w:hAnsiTheme="minorHAnsi" w:cstheme="minorHAnsi"/>
        </w:rPr>
        <w:t xml:space="preserve">ozpočet/ocenený </w:t>
      </w:r>
      <w:r w:rsidR="00454FC9">
        <w:rPr>
          <w:rFonts w:asciiTheme="minorHAnsi" w:hAnsiTheme="minorHAnsi" w:cstheme="minorHAnsi"/>
        </w:rPr>
        <w:t>v</w:t>
      </w:r>
      <w:r>
        <w:rPr>
          <w:rFonts w:asciiTheme="minorHAnsi" w:hAnsiTheme="minorHAnsi" w:cstheme="minorHAnsi"/>
        </w:rPr>
        <w:t xml:space="preserve">ýkaz výmer vo všetkých položkách pre všetky </w:t>
      </w:r>
      <w:r w:rsidR="00C94E9F">
        <w:rPr>
          <w:rFonts w:asciiTheme="minorHAnsi" w:hAnsiTheme="minorHAnsi" w:cstheme="minorHAnsi"/>
        </w:rPr>
        <w:t xml:space="preserve">prípadné </w:t>
      </w:r>
      <w:r>
        <w:rPr>
          <w:rFonts w:asciiTheme="minorHAnsi" w:hAnsiTheme="minorHAnsi" w:cstheme="minorHAnsi"/>
        </w:rPr>
        <w:t>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317251">
      <w:pPr>
        <w:pStyle w:val="Odsekzoznamu"/>
        <w:tabs>
          <w:tab w:val="left" w:pos="426"/>
        </w:tabs>
        <w:ind w:left="0"/>
        <w:contextualSpacing/>
        <w:jc w:val="both"/>
      </w:pPr>
    </w:p>
    <w:p w14:paraId="32536A14" w14:textId="77777777" w:rsidR="00075DA9" w:rsidRPr="002F5E1D" w:rsidRDefault="00075DA9" w:rsidP="00075DA9">
      <w:pPr>
        <w:pStyle w:val="Odsekzoznamu"/>
        <w:numPr>
          <w:ilvl w:val="0"/>
          <w:numId w:val="43"/>
        </w:numPr>
        <w:tabs>
          <w:tab w:val="left" w:pos="426"/>
        </w:tabs>
        <w:spacing w:before="120"/>
        <w:ind w:left="0" w:firstLine="0"/>
        <w:contextualSpacing/>
        <w:jc w:val="both"/>
        <w:rPr>
          <w:rFonts w:asciiTheme="minorHAnsi" w:hAnsiTheme="minorHAnsi" w:cstheme="minorHAnsi"/>
        </w:rPr>
      </w:pPr>
      <w:r w:rsidRPr="002F5E1D">
        <w:rPr>
          <w:rFonts w:asciiTheme="minorHAnsi" w:hAnsiTheme="minorHAnsi" w:cstheme="minorHAnsi"/>
          <w:lang w:eastAsia="cs-CZ"/>
        </w:rPr>
        <w:t xml:space="preserve">K zmene dohodnutej ceny za dielo môže dôjsť iba výnimočne, z dôvodov nepredvídateľných v čase uzavretia Zmluvy, výlučne so súhlasom objednávateľa, formou písomného dodatku k Zmluve a len za podmienky, že uzatvorenie takéhoto dodatku nebude v rozpore so </w:t>
      </w:r>
      <w:r>
        <w:rPr>
          <w:rFonts w:asciiTheme="minorHAnsi" w:hAnsiTheme="minorHAnsi" w:cstheme="minorHAnsi"/>
          <w:lang w:eastAsia="cs-CZ"/>
        </w:rPr>
        <w:t>ZVO</w:t>
      </w:r>
      <w:r w:rsidRPr="002F5E1D">
        <w:rPr>
          <w:rFonts w:asciiTheme="minorHAnsi" w:hAnsiTheme="minorHAnsi" w:cstheme="minorHAnsi"/>
        </w:rPr>
        <w:t xml:space="preserve"> a ostatnými </w:t>
      </w:r>
      <w:r>
        <w:rPr>
          <w:rFonts w:asciiTheme="minorHAnsi" w:hAnsiTheme="minorHAnsi" w:cstheme="minorHAnsi"/>
        </w:rPr>
        <w:t xml:space="preserve">aplikovateľnými </w:t>
      </w:r>
      <w:r w:rsidRPr="002F5E1D">
        <w:rPr>
          <w:rFonts w:asciiTheme="minorHAnsi" w:hAnsiTheme="minorHAnsi" w:cstheme="minorHAnsi"/>
        </w:rPr>
        <w:t xml:space="preserve">právnymi predpismi. </w:t>
      </w:r>
    </w:p>
    <w:p w14:paraId="30C1D213" w14:textId="77777777" w:rsidR="00075DA9" w:rsidRDefault="00075DA9" w:rsidP="001E66FD">
      <w:pPr>
        <w:jc w:val="both"/>
        <w:rPr>
          <w:rFonts w:cstheme="minorHAnsi"/>
        </w:rPr>
      </w:pPr>
    </w:p>
    <w:p w14:paraId="254BCB6D" w14:textId="7620CF9D"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4DD265F8" w14:textId="607BADDA" w:rsidR="00BD2FDE" w:rsidRPr="00773470" w:rsidRDefault="00BD2FDE" w:rsidP="0077347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D364D8">
        <w:rPr>
          <w:rFonts w:asciiTheme="minorHAnsi" w:hAnsiTheme="minorHAnsi" w:cstheme="minorHAnsi"/>
        </w:rPr>
        <w:lastRenderedPageBreak/>
        <w:t>Podkladom pre úhradu ceny za dielo bud</w:t>
      </w:r>
      <w:r w:rsidRPr="00571297">
        <w:rPr>
          <w:rFonts w:asciiTheme="minorHAnsi" w:hAnsiTheme="minorHAnsi" w:cstheme="minorHAnsi"/>
        </w:rPr>
        <w:t>ú</w:t>
      </w:r>
      <w:r w:rsidRPr="00D364D8">
        <w:rPr>
          <w:rFonts w:asciiTheme="minorHAnsi" w:hAnsiTheme="minorHAnsi" w:cstheme="minorHAnsi"/>
        </w:rPr>
        <w:t xml:space="preserve"> faktúr</w:t>
      </w:r>
      <w:r w:rsidRPr="00571297">
        <w:rPr>
          <w:rFonts w:asciiTheme="minorHAnsi" w:hAnsiTheme="minorHAnsi" w:cstheme="minorHAnsi"/>
        </w:rPr>
        <w:t>y</w:t>
      </w:r>
      <w:r w:rsidRPr="00D364D8">
        <w:rPr>
          <w:rFonts w:asciiTheme="minorHAnsi" w:hAnsiTheme="minorHAnsi" w:cstheme="minorHAnsi"/>
        </w:rPr>
        <w:t xml:space="preserve"> vystaven</w:t>
      </w:r>
      <w:r w:rsidRPr="00571297">
        <w:rPr>
          <w:rFonts w:asciiTheme="minorHAnsi" w:hAnsiTheme="minorHAnsi" w:cstheme="minorHAnsi"/>
        </w:rPr>
        <w:t>é</w:t>
      </w:r>
      <w:r w:rsidRPr="00D364D8">
        <w:rPr>
          <w:rFonts w:asciiTheme="minorHAnsi" w:hAnsiTheme="minorHAnsi" w:cstheme="minorHAnsi"/>
        </w:rPr>
        <w:t xml:space="preserve"> zhotoviteľom a doručen</w:t>
      </w:r>
      <w:r w:rsidRPr="00571297">
        <w:rPr>
          <w:rFonts w:asciiTheme="minorHAnsi" w:hAnsiTheme="minorHAnsi" w:cstheme="minorHAnsi"/>
        </w:rPr>
        <w:t>é</w:t>
      </w:r>
      <w:r w:rsidRPr="00D364D8">
        <w:rPr>
          <w:rFonts w:asciiTheme="minorHAnsi" w:hAnsiTheme="minorHAnsi" w:cstheme="minorHAnsi"/>
        </w:rPr>
        <w:t xml:space="preserve"> elektronicky na adresu elektronickej pošty </w:t>
      </w:r>
      <w:r w:rsidRPr="00571297">
        <w:rPr>
          <w:rFonts w:asciiTheme="minorHAnsi" w:hAnsiTheme="minorHAnsi" w:cstheme="minorHAnsi"/>
        </w:rPr>
        <w:t>o</w:t>
      </w:r>
      <w:r w:rsidRPr="00D364D8">
        <w:rPr>
          <w:rFonts w:asciiTheme="minorHAnsi" w:hAnsiTheme="minorHAnsi" w:cstheme="minorHAnsi"/>
        </w:rPr>
        <w:t xml:space="preserve">bjednávateľa: </w:t>
      </w:r>
      <w:hyperlink r:id="rId18" w:history="1">
        <w:r w:rsidRPr="00756B8A">
          <w:rPr>
            <w:rStyle w:val="Hypertextovprepojenie"/>
            <w:rFonts w:asciiTheme="minorHAnsi" w:hAnsiTheme="minorHAnsi" w:cstheme="minorHAnsi"/>
          </w:rPr>
          <w:t>faktury@bbsk.sk</w:t>
        </w:r>
      </w:hyperlink>
      <w:r>
        <w:rPr>
          <w:rStyle w:val="Hypertextovprepojenie"/>
          <w:rFonts w:asciiTheme="minorHAnsi" w:hAnsiTheme="minorHAnsi" w:cstheme="minorHAnsi"/>
        </w:rPr>
        <w:t>.</w:t>
      </w:r>
      <w:r w:rsidR="00773470">
        <w:rPr>
          <w:rStyle w:val="Hypertextovprepojenie"/>
          <w:rFonts w:asciiTheme="minorHAnsi" w:hAnsiTheme="minorHAnsi" w:cstheme="minorHAnsi"/>
        </w:rPr>
        <w:t xml:space="preserve"> </w:t>
      </w:r>
      <w:r w:rsidR="00773470" w:rsidRPr="00102090">
        <w:rPr>
          <w:rFonts w:asciiTheme="minorHAnsi" w:hAnsiTheme="minorHAnsi" w:cstheme="minorHAnsi"/>
        </w:rPr>
        <w:t xml:space="preserve">Informáciu o odoslaní </w:t>
      </w:r>
      <w:r w:rsidR="00773470" w:rsidRPr="00571297">
        <w:rPr>
          <w:rFonts w:asciiTheme="minorHAnsi" w:hAnsiTheme="minorHAnsi" w:cstheme="minorHAnsi"/>
        </w:rPr>
        <w:t xml:space="preserve">každej </w:t>
      </w:r>
      <w:r w:rsidR="00773470" w:rsidRPr="00102090">
        <w:rPr>
          <w:rFonts w:asciiTheme="minorHAnsi" w:hAnsiTheme="minorHAnsi" w:cstheme="minorHAnsi"/>
        </w:rPr>
        <w:t xml:space="preserve">faktúry, vrátane kópie faktúry a jej príloh, zašle </w:t>
      </w:r>
      <w:r w:rsidR="00773470" w:rsidRPr="00571297">
        <w:rPr>
          <w:rFonts w:asciiTheme="minorHAnsi" w:hAnsiTheme="minorHAnsi" w:cstheme="minorHAnsi"/>
        </w:rPr>
        <w:t>z</w:t>
      </w:r>
      <w:r w:rsidR="00773470" w:rsidRPr="00102090">
        <w:rPr>
          <w:rFonts w:asciiTheme="minorHAnsi" w:hAnsiTheme="minorHAnsi" w:cstheme="minorHAnsi"/>
        </w:rPr>
        <w:t xml:space="preserve">hotoviteľ vždy aj na adresu </w:t>
      </w:r>
      <w:r w:rsidR="00773470" w:rsidRPr="00571297">
        <w:rPr>
          <w:rFonts w:asciiTheme="minorHAnsi" w:hAnsiTheme="minorHAnsi" w:cstheme="minorHAnsi"/>
        </w:rPr>
        <w:t>k</w:t>
      </w:r>
      <w:r w:rsidR="00773470" w:rsidRPr="00102090">
        <w:rPr>
          <w:rFonts w:asciiTheme="minorHAnsi" w:hAnsiTheme="minorHAnsi" w:cstheme="minorHAnsi"/>
        </w:rPr>
        <w:t xml:space="preserve">ontaktných osôb </w:t>
      </w:r>
      <w:r w:rsidR="00773470" w:rsidRPr="00571297">
        <w:rPr>
          <w:rFonts w:asciiTheme="minorHAnsi" w:hAnsiTheme="minorHAnsi" w:cstheme="minorHAnsi"/>
        </w:rPr>
        <w:t>o</w:t>
      </w:r>
      <w:r w:rsidR="00773470" w:rsidRPr="00102090">
        <w:rPr>
          <w:rFonts w:asciiTheme="minorHAnsi" w:hAnsiTheme="minorHAnsi" w:cstheme="minorHAnsi"/>
        </w:rPr>
        <w:t xml:space="preserve">bjednávateľa </w:t>
      </w:r>
      <w:r w:rsidR="00773470" w:rsidRPr="00571297">
        <w:rPr>
          <w:rFonts w:asciiTheme="minorHAnsi" w:hAnsiTheme="minorHAnsi" w:cstheme="minorHAnsi"/>
        </w:rPr>
        <w:t>oprávnených rokovať v zmluvných veciach</w:t>
      </w:r>
      <w:r w:rsidR="00773470">
        <w:rPr>
          <w:rFonts w:asciiTheme="minorHAnsi" w:hAnsiTheme="minorHAnsi" w:cstheme="minorHAnsi"/>
        </w:rPr>
        <w:t xml:space="preserve"> a na nasledovné adresy elektronickej pošty: </w:t>
      </w:r>
      <w:hyperlink r:id="rId19" w:history="1">
        <w:r w:rsidR="00773470" w:rsidRPr="0071667F">
          <w:rPr>
            <w:rStyle w:val="Hypertextovprepojenie"/>
            <w:rFonts w:asciiTheme="minorHAnsi" w:hAnsiTheme="minorHAnsi" w:cstheme="minorHAnsi"/>
          </w:rPr>
          <w:t>matus.kutlak@bbsk.sk</w:t>
        </w:r>
      </w:hyperlink>
      <w:r w:rsidR="00773470" w:rsidRPr="0071667F">
        <w:rPr>
          <w:rFonts w:asciiTheme="minorHAnsi" w:hAnsiTheme="minorHAnsi" w:cstheme="minorHAnsi"/>
        </w:rPr>
        <w:t xml:space="preserve">, </w:t>
      </w:r>
      <w:hyperlink r:id="rId20" w:history="1">
        <w:r w:rsidR="00773470" w:rsidRPr="00912E4B">
          <w:rPr>
            <w:rStyle w:val="Hypertextovprepojenie"/>
            <w:rFonts w:asciiTheme="minorHAnsi" w:hAnsiTheme="minorHAnsi" w:cstheme="minorHAnsi"/>
          </w:rPr>
          <w:t>bronislava.celuchova@bbsk.sk</w:t>
        </w:r>
      </w:hyperlink>
      <w:r w:rsidR="00773470" w:rsidRPr="00102090">
        <w:rPr>
          <w:rFonts w:asciiTheme="minorHAnsi" w:hAnsiTheme="minorHAnsi" w:cstheme="minorHAnsi"/>
        </w:rPr>
        <w:t>.</w:t>
      </w:r>
      <w:r w:rsidR="00773470">
        <w:rPr>
          <w:rFonts w:asciiTheme="minorHAnsi" w:hAnsiTheme="minorHAnsi" w:cstheme="minorHAnsi"/>
        </w:rPr>
        <w:t xml:space="preserve"> </w:t>
      </w:r>
      <w:r w:rsidR="00773470" w:rsidRPr="00E807A4">
        <w:rPr>
          <w:rFonts w:asciiTheme="minorHAnsi" w:hAnsiTheme="minorHAnsi" w:cstheme="minorHAnsi"/>
        </w:rPr>
        <w:t xml:space="preserve">Na elektronické doručovanie faktúr sa bude aplikovať dohoda </w:t>
      </w:r>
      <w:r w:rsidR="00685634">
        <w:rPr>
          <w:rFonts w:asciiTheme="minorHAnsi" w:hAnsiTheme="minorHAnsi" w:cstheme="minorHAnsi"/>
        </w:rPr>
        <w:t>z</w:t>
      </w:r>
      <w:r w:rsidR="00773470" w:rsidRPr="00E807A4">
        <w:rPr>
          <w:rFonts w:asciiTheme="minorHAnsi" w:hAnsiTheme="minorHAnsi" w:cstheme="minorHAnsi"/>
        </w:rPr>
        <w:t xml:space="preserve">mluvných strán o elektronickom doručovaní </w:t>
      </w:r>
      <w:r w:rsidR="00555C16">
        <w:rPr>
          <w:rFonts w:asciiTheme="minorHAnsi" w:hAnsiTheme="minorHAnsi" w:cstheme="minorHAnsi"/>
        </w:rPr>
        <w:t>k</w:t>
      </w:r>
      <w:r w:rsidR="00773470" w:rsidRPr="00E807A4">
        <w:rPr>
          <w:rFonts w:asciiTheme="minorHAnsi" w:hAnsiTheme="minorHAnsi" w:cstheme="minorHAnsi"/>
        </w:rPr>
        <w:t xml:space="preserve">orešpondencie.  </w:t>
      </w:r>
      <w:r w:rsidR="00773470" w:rsidRPr="00851EBC">
        <w:rPr>
          <w:rFonts w:asciiTheme="minorHAnsi" w:hAnsiTheme="minorHAnsi" w:cstheme="minorHAnsi"/>
        </w:rPr>
        <w:t xml:space="preserve"> </w:t>
      </w:r>
      <w:r w:rsidRPr="00773470">
        <w:rPr>
          <w:rStyle w:val="Hypertextovprepojenie"/>
          <w:rFonts w:asciiTheme="minorHAnsi" w:hAnsiTheme="minorHAnsi" w:cstheme="minorHAnsi"/>
        </w:rPr>
        <w:t xml:space="preserve"> </w:t>
      </w:r>
    </w:p>
    <w:p w14:paraId="0DBE4739" w14:textId="77777777" w:rsidR="001E66FD" w:rsidRPr="00730229" w:rsidRDefault="001E66FD" w:rsidP="00317251">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73616F10" w14:textId="56098732" w:rsidR="008B666F" w:rsidRPr="0050123B" w:rsidRDefault="001E66FD" w:rsidP="0050123B">
      <w:pPr>
        <w:pStyle w:val="Odsekzoznamu"/>
        <w:numPr>
          <w:ilvl w:val="1"/>
          <w:numId w:val="51"/>
        </w:numPr>
        <w:jc w:val="both"/>
        <w:rPr>
          <w:rFonts w:asciiTheme="minorHAnsi" w:hAnsiTheme="minorHAnsi" w:cstheme="minorHAnsi"/>
          <w:color w:val="000000"/>
        </w:rPr>
      </w:pPr>
      <w:r w:rsidRPr="0050123B">
        <w:rPr>
          <w:rFonts w:asciiTheme="minorHAnsi" w:hAnsiTheme="minorHAnsi" w:cstheme="minorHAnsi"/>
          <w:color w:val="000000"/>
        </w:rPr>
        <w:t>cena fakturovaných prác a dodávok na diele v zmysle tejto Zmluvy v rámci prvého fakturačného celku bude maximálne 30</w:t>
      </w:r>
      <w:r w:rsidR="000158A3" w:rsidRPr="0050123B">
        <w:rPr>
          <w:rFonts w:asciiTheme="minorHAnsi" w:hAnsiTheme="minorHAnsi" w:cstheme="minorHAnsi"/>
          <w:color w:val="000000"/>
        </w:rPr>
        <w:t xml:space="preserve"> </w:t>
      </w:r>
      <w:r w:rsidRPr="0050123B">
        <w:rPr>
          <w:rFonts w:asciiTheme="minorHAnsi" w:hAnsiTheme="minorHAnsi" w:cstheme="minorHAnsi"/>
          <w:color w:val="000000"/>
        </w:rPr>
        <w:t>% z</w:t>
      </w:r>
      <w:r w:rsidR="0015443C" w:rsidRPr="0050123B">
        <w:rPr>
          <w:rFonts w:asciiTheme="minorHAnsi" w:hAnsiTheme="minorHAnsi" w:cstheme="minorHAnsi"/>
          <w:color w:val="000000"/>
        </w:rPr>
        <w:t> </w:t>
      </w:r>
      <w:r w:rsidRPr="0050123B">
        <w:rPr>
          <w:rFonts w:asciiTheme="minorHAnsi" w:hAnsiTheme="minorHAnsi" w:cstheme="minorHAnsi"/>
          <w:color w:val="000000"/>
        </w:rPr>
        <w:t>ceny</w:t>
      </w:r>
      <w:r w:rsidR="0015443C" w:rsidRPr="0050123B">
        <w:rPr>
          <w:rFonts w:asciiTheme="minorHAnsi" w:hAnsiTheme="minorHAnsi" w:cstheme="minorHAnsi"/>
          <w:color w:val="000000"/>
        </w:rPr>
        <w:t xml:space="preserve"> za</w:t>
      </w:r>
      <w:r w:rsidRPr="0050123B">
        <w:rPr>
          <w:rFonts w:asciiTheme="minorHAnsi" w:hAnsiTheme="minorHAnsi" w:cstheme="minorHAnsi"/>
          <w:color w:val="000000"/>
        </w:rPr>
        <w:t xml:space="preserve"> diel</w:t>
      </w:r>
      <w:r w:rsidR="0015443C" w:rsidRPr="0050123B">
        <w:rPr>
          <w:rFonts w:asciiTheme="minorHAnsi" w:hAnsiTheme="minorHAnsi" w:cstheme="minorHAnsi"/>
          <w:color w:val="000000"/>
        </w:rPr>
        <w:t>o</w:t>
      </w:r>
      <w:r w:rsidRPr="0050123B">
        <w:rPr>
          <w:rFonts w:asciiTheme="minorHAnsi" w:hAnsiTheme="minorHAnsi" w:cstheme="minorHAnsi"/>
          <w:color w:val="000000"/>
        </w:rPr>
        <w:t xml:space="preserve"> s DPH,</w:t>
      </w:r>
    </w:p>
    <w:p w14:paraId="3C68F70A" w14:textId="77777777" w:rsidR="008B666F" w:rsidRPr="0050123B" w:rsidRDefault="008B666F" w:rsidP="0050123B">
      <w:pPr>
        <w:pStyle w:val="Odsekzoznamu"/>
        <w:ind w:left="644"/>
        <w:jc w:val="both"/>
        <w:rPr>
          <w:rFonts w:asciiTheme="minorHAnsi" w:hAnsiTheme="minorHAnsi" w:cstheme="minorHAnsi"/>
          <w:color w:val="000000"/>
        </w:rPr>
      </w:pPr>
    </w:p>
    <w:p w14:paraId="0908E5BB" w14:textId="62D3D80E" w:rsidR="008B666F" w:rsidRPr="0050123B" w:rsidRDefault="001E66FD" w:rsidP="0050123B">
      <w:pPr>
        <w:pStyle w:val="Odsekzoznamu"/>
        <w:numPr>
          <w:ilvl w:val="1"/>
          <w:numId w:val="51"/>
        </w:numPr>
        <w:jc w:val="both"/>
        <w:rPr>
          <w:rFonts w:asciiTheme="minorHAnsi" w:hAnsiTheme="minorHAnsi" w:cstheme="minorHAnsi"/>
        </w:rPr>
      </w:pPr>
      <w:r w:rsidRPr="0050123B">
        <w:rPr>
          <w:rFonts w:asciiTheme="minorHAnsi" w:hAnsiTheme="minorHAnsi" w:cstheme="minorHAnsi"/>
        </w:rPr>
        <w:t>cena fakturovaných prác a dodávok na diele v zmysle tejto Zmluvy v rámci druhého fakturačného celku bude maximálne 30 % ceny</w:t>
      </w:r>
      <w:r w:rsidR="00F64C7C" w:rsidRPr="0050123B">
        <w:rPr>
          <w:rFonts w:asciiTheme="minorHAnsi" w:hAnsiTheme="minorHAnsi" w:cstheme="minorHAnsi"/>
        </w:rPr>
        <w:t xml:space="preserve"> za</w:t>
      </w:r>
      <w:r w:rsidRPr="0050123B">
        <w:rPr>
          <w:rFonts w:asciiTheme="minorHAnsi" w:hAnsiTheme="minorHAnsi" w:cstheme="minorHAnsi"/>
        </w:rPr>
        <w:t xml:space="preserve"> diel</w:t>
      </w:r>
      <w:r w:rsidR="00F64C7C" w:rsidRPr="0050123B">
        <w:rPr>
          <w:rFonts w:asciiTheme="minorHAnsi" w:hAnsiTheme="minorHAnsi" w:cstheme="minorHAnsi"/>
        </w:rPr>
        <w:t>o</w:t>
      </w:r>
      <w:r w:rsidRPr="0050123B">
        <w:rPr>
          <w:rFonts w:asciiTheme="minorHAnsi" w:hAnsiTheme="minorHAnsi" w:cstheme="minorHAnsi"/>
        </w:rPr>
        <w:t xml:space="preserve"> s</w:t>
      </w:r>
      <w:r w:rsidR="00F64C7C" w:rsidRPr="0050123B">
        <w:rPr>
          <w:rFonts w:asciiTheme="minorHAnsi" w:hAnsiTheme="minorHAnsi" w:cstheme="minorHAnsi"/>
        </w:rPr>
        <w:t> </w:t>
      </w:r>
      <w:r w:rsidRPr="0050123B">
        <w:rPr>
          <w:rFonts w:asciiTheme="minorHAnsi" w:hAnsiTheme="minorHAnsi" w:cstheme="minorHAnsi"/>
        </w:rPr>
        <w:t>DPH</w:t>
      </w:r>
      <w:r w:rsidR="00F64C7C" w:rsidRPr="0050123B">
        <w:rPr>
          <w:rFonts w:asciiTheme="minorHAnsi" w:hAnsiTheme="minorHAnsi" w:cstheme="minorHAnsi"/>
        </w:rPr>
        <w:t>,</w:t>
      </w:r>
    </w:p>
    <w:p w14:paraId="557B12A1" w14:textId="77777777" w:rsidR="008B666F" w:rsidRPr="0050123B" w:rsidRDefault="008B666F" w:rsidP="0050123B">
      <w:pPr>
        <w:pStyle w:val="Odsekzoznamu"/>
        <w:ind w:left="644"/>
        <w:jc w:val="both"/>
        <w:rPr>
          <w:rFonts w:asciiTheme="minorHAnsi" w:hAnsiTheme="minorHAnsi" w:cstheme="minorHAnsi"/>
        </w:rPr>
      </w:pPr>
    </w:p>
    <w:p w14:paraId="07481D4A" w14:textId="305E4626" w:rsidR="001E66FD" w:rsidRPr="0050123B" w:rsidRDefault="001E66FD" w:rsidP="0050123B">
      <w:pPr>
        <w:pStyle w:val="Odsekzoznamu"/>
        <w:numPr>
          <w:ilvl w:val="1"/>
          <w:numId w:val="51"/>
        </w:numPr>
        <w:jc w:val="both"/>
        <w:rPr>
          <w:rFonts w:asciiTheme="minorHAnsi" w:hAnsiTheme="minorHAnsi" w:cstheme="minorHAnsi"/>
          <w:color w:val="000000"/>
        </w:rPr>
      </w:pPr>
      <w:r w:rsidRPr="0050123B">
        <w:rPr>
          <w:rFonts w:asciiTheme="minorHAnsi" w:hAnsiTheme="minorHAnsi" w:cstheme="minorHAnsi"/>
          <w:color w:val="000000"/>
        </w:rPr>
        <w:t xml:space="preserve">cena fakturovaných prác a dodávok na diele v zmysle tejto Zmluvy v rámci tretieho  fakturačného celku (konečná faktúra) bude </w:t>
      </w:r>
      <w:r w:rsidR="00730229" w:rsidRPr="0050123B">
        <w:rPr>
          <w:rFonts w:asciiTheme="minorHAnsi" w:hAnsiTheme="minorHAnsi" w:cstheme="minorHAnsi"/>
          <w:color w:val="000000"/>
        </w:rPr>
        <w:t xml:space="preserve">minimálne </w:t>
      </w:r>
      <w:r w:rsidRPr="0050123B">
        <w:rPr>
          <w:rFonts w:asciiTheme="minorHAnsi" w:hAnsiTheme="minorHAnsi" w:cstheme="minorHAnsi"/>
          <w:color w:val="000000"/>
        </w:rPr>
        <w:t xml:space="preserve">40 % z ceny </w:t>
      </w:r>
      <w:r w:rsidR="00861DC8" w:rsidRPr="0050123B">
        <w:rPr>
          <w:rFonts w:asciiTheme="minorHAnsi" w:hAnsiTheme="minorHAnsi" w:cstheme="minorHAnsi"/>
          <w:color w:val="000000"/>
        </w:rPr>
        <w:t xml:space="preserve">za </w:t>
      </w:r>
      <w:r w:rsidRPr="0050123B">
        <w:rPr>
          <w:rFonts w:asciiTheme="minorHAnsi" w:hAnsiTheme="minorHAnsi" w:cstheme="minorHAnsi"/>
          <w:color w:val="000000"/>
        </w:rPr>
        <w:t>diel</w:t>
      </w:r>
      <w:r w:rsidR="00861DC8" w:rsidRPr="0050123B">
        <w:rPr>
          <w:rFonts w:asciiTheme="minorHAnsi" w:hAnsiTheme="minorHAnsi" w:cstheme="minorHAnsi"/>
          <w:color w:val="000000"/>
        </w:rPr>
        <w:t>o</w:t>
      </w:r>
      <w:r w:rsidRPr="0050123B">
        <w:rPr>
          <w:rFonts w:asciiTheme="minorHAnsi" w:hAnsiTheme="minorHAnsi" w:cstheme="minorHAnsi"/>
          <w:color w:val="000000"/>
        </w:rPr>
        <w:t xml:space="preserve"> s</w:t>
      </w:r>
      <w:r w:rsidR="00861DC8" w:rsidRPr="0050123B">
        <w:rPr>
          <w:rFonts w:asciiTheme="minorHAnsi" w:hAnsiTheme="minorHAnsi" w:cstheme="minorHAnsi"/>
          <w:color w:val="000000"/>
        </w:rPr>
        <w:t> </w:t>
      </w:r>
      <w:r w:rsidRPr="0050123B">
        <w:rPr>
          <w:rFonts w:asciiTheme="minorHAnsi" w:hAnsiTheme="minorHAnsi" w:cstheme="minorHAnsi"/>
          <w:color w:val="000000"/>
        </w:rPr>
        <w:t>DPH</w:t>
      </w:r>
      <w:r w:rsidR="00861DC8" w:rsidRPr="0050123B">
        <w:rPr>
          <w:rFonts w:asciiTheme="minorHAnsi" w:hAnsiTheme="minorHAnsi" w:cstheme="minorHAnsi"/>
          <w:color w:val="000000"/>
        </w:rPr>
        <w:t>.</w:t>
      </w:r>
    </w:p>
    <w:p w14:paraId="105C12BA" w14:textId="77777777" w:rsidR="008B666F" w:rsidRPr="0050123B" w:rsidRDefault="008B666F" w:rsidP="0050123B">
      <w:pPr>
        <w:pStyle w:val="Odsekzoznamu"/>
        <w:ind w:left="644"/>
        <w:rPr>
          <w:rFonts w:cstheme="minorHAnsi"/>
          <w:color w:val="000000"/>
        </w:rPr>
      </w:pPr>
    </w:p>
    <w:p w14:paraId="74984EEF" w14:textId="47816481" w:rsidR="001E66FD" w:rsidRPr="00730229"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 xml:space="preserve">Zhotoviteľ je oprávnený vystaviť jednotlivé faktúry </w:t>
      </w:r>
      <w:r w:rsidR="00D74537">
        <w:rPr>
          <w:rFonts w:asciiTheme="minorHAnsi" w:hAnsiTheme="minorHAnsi" w:cstheme="minorHAnsi"/>
          <w:color w:val="000000"/>
        </w:rPr>
        <w:t>v zmysle tejto Zmluvy</w:t>
      </w:r>
      <w:r w:rsidRPr="00730229">
        <w:rPr>
          <w:rFonts w:asciiTheme="minorHAnsi" w:hAnsiTheme="minorHAnsi" w:cstheme="minorHAnsi"/>
          <w:color w:val="000000"/>
        </w:rPr>
        <w:t xml:space="preserve"> na základe</w:t>
      </w:r>
      <w:r w:rsidR="0041291C">
        <w:rPr>
          <w:rFonts w:asciiTheme="minorHAnsi" w:hAnsiTheme="minorHAnsi" w:cstheme="minorHAnsi"/>
          <w:color w:val="000000"/>
        </w:rPr>
        <w:t xml:space="preserve"> objednávateľom</w:t>
      </w:r>
      <w:r w:rsidRPr="00730229">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w:t>
      </w:r>
      <w:r w:rsidR="00CA3E84">
        <w:rPr>
          <w:rFonts w:asciiTheme="minorHAnsi" w:hAnsiTheme="minorHAnsi" w:cstheme="minorHAnsi"/>
          <w:color w:val="000000"/>
        </w:rPr>
        <w:t xml:space="preserve"> Zmluvy</w:t>
      </w:r>
      <w:r w:rsidRPr="00730229">
        <w:rPr>
          <w:rFonts w:asciiTheme="minorHAnsi" w:hAnsiTheme="minorHAnsi" w:cstheme="minorHAnsi"/>
          <w:color w:val="000000"/>
        </w:rPr>
        <w:t xml:space="preserve">,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75342A3B" w14:textId="13A09D4A" w:rsidR="005144D0"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Prílohou</w:t>
      </w:r>
      <w:r w:rsidR="007250D0">
        <w:rPr>
          <w:rFonts w:asciiTheme="minorHAnsi" w:hAnsiTheme="minorHAnsi" w:cstheme="minorHAnsi"/>
          <w:color w:val="000000"/>
        </w:rPr>
        <w:t xml:space="preserve"> každej</w:t>
      </w:r>
      <w:r>
        <w:rPr>
          <w:rFonts w:asciiTheme="minorHAnsi" w:hAnsiTheme="minorHAnsi" w:cstheme="minorHAnsi"/>
          <w:color w:val="000000"/>
        </w:rPr>
        <w:t xml:space="preserve"> faktúry bude</w:t>
      </w:r>
      <w:r w:rsidR="00C37BE1">
        <w:rPr>
          <w:rFonts w:asciiTheme="minorHAnsi" w:hAnsiTheme="minorHAnsi" w:cstheme="minorHAnsi"/>
          <w:color w:val="000000"/>
        </w:rPr>
        <w:t>:</w:t>
      </w:r>
      <w:r>
        <w:rPr>
          <w:rFonts w:asciiTheme="minorHAnsi" w:hAnsiTheme="minorHAnsi" w:cstheme="minorHAnsi"/>
          <w:color w:val="000000"/>
        </w:rPr>
        <w:t xml:space="preserve"> </w:t>
      </w:r>
    </w:p>
    <w:p w14:paraId="7DE6E61D" w14:textId="77777777" w:rsidR="005B5F67" w:rsidRPr="00B5209B" w:rsidRDefault="001E66FD" w:rsidP="005B5F67">
      <w:pPr>
        <w:pStyle w:val="Odsekzoznamu"/>
        <w:numPr>
          <w:ilvl w:val="0"/>
          <w:numId w:val="46"/>
        </w:numPr>
        <w:tabs>
          <w:tab w:val="left" w:pos="426"/>
        </w:tabs>
        <w:autoSpaceDE w:val="0"/>
        <w:autoSpaceDN w:val="0"/>
        <w:adjustRightInd w:val="0"/>
        <w:spacing w:after="240"/>
        <w:ind w:left="714" w:hanging="357"/>
        <w:jc w:val="both"/>
        <w:rPr>
          <w:rFonts w:asciiTheme="minorHAnsi" w:hAnsiTheme="minorHAnsi" w:cstheme="minorHAnsi"/>
          <w:color w:val="000000"/>
        </w:rPr>
      </w:pPr>
      <w:r w:rsidRPr="0071667F">
        <w:rPr>
          <w:rFonts w:asciiTheme="minorHAnsi" w:hAnsiTheme="minorHAnsi" w:cstheme="minorHAnsi"/>
          <w:color w:val="000000"/>
        </w:rPr>
        <w:t xml:space="preserve">súpis vykonaných prác a dodávok na diele a zisťovací protokol podpísaný oprávnenou osobou zhotoviteľa a stavebným dozorom objednávateľa, ktorí svojimi podpismi zaručujú, že fakturované stavebné práce a dodávky na diele boli skutočne realizované podľa </w:t>
      </w:r>
      <w:r w:rsidR="00E85E40" w:rsidRPr="0071667F">
        <w:rPr>
          <w:rFonts w:asciiTheme="minorHAnsi" w:hAnsiTheme="minorHAnsi" w:cstheme="minorHAnsi"/>
          <w:color w:val="000000"/>
        </w:rPr>
        <w:t>D</w:t>
      </w:r>
      <w:r w:rsidRPr="0071667F">
        <w:rPr>
          <w:rFonts w:asciiTheme="minorHAnsi" w:hAnsiTheme="minorHAnsi" w:cstheme="minorHAnsi"/>
          <w:color w:val="000000"/>
        </w:rPr>
        <w:t>okumentácie a ocenené položkou zo schváleného rozpočtu. Jednotlivé položky v</w:t>
      </w:r>
      <w:r w:rsidR="008D00F4" w:rsidRPr="0071667F">
        <w:rPr>
          <w:rFonts w:asciiTheme="minorHAnsi" w:hAnsiTheme="minorHAnsi" w:cstheme="minorHAnsi"/>
          <w:color w:val="000000"/>
        </w:rPr>
        <w:t xml:space="preserve"> súpise podľa predchádzajúcej vety </w:t>
      </w:r>
      <w:r w:rsidRPr="0071667F">
        <w:rPr>
          <w:rFonts w:asciiTheme="minorHAnsi" w:hAnsiTheme="minorHAnsi" w:cstheme="minorHAnsi"/>
          <w:color w:val="000000"/>
        </w:rPr>
        <w:t>sa nebudú uvádzať kumulovane, ale položkovite sa uvedú v jednotkových množstvách a jednotkových cenách.</w:t>
      </w:r>
      <w:r w:rsidR="005B5F67" w:rsidRPr="0071667F">
        <w:rPr>
          <w:rFonts w:asciiTheme="minorHAnsi" w:hAnsiTheme="minorHAnsi" w:cstheme="minorHAnsi"/>
          <w:color w:val="000000"/>
        </w:rPr>
        <w:t xml:space="preserve"> </w:t>
      </w:r>
      <w:r w:rsidR="005B5F67" w:rsidRPr="00B5209B">
        <w:rPr>
          <w:rFonts w:asciiTheme="minorHAnsi" w:hAnsiTheme="minorHAnsi" w:cstheme="minorHAnsi"/>
          <w:color w:val="000000"/>
        </w:rPr>
        <w:t xml:space="preserve">Systém vykazovania vykonaných prác musí zabezpečiť, aby vykonaná práca nebola vyplatená dvakrát, pričom: </w:t>
      </w:r>
    </w:p>
    <w:p w14:paraId="1E16E7F0" w14:textId="77777777" w:rsidR="005B5F67" w:rsidRPr="0071667F"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71667F">
        <w:rPr>
          <w:rFonts w:asciiTheme="minorHAnsi" w:hAnsiTheme="minorHAnsi" w:cstheme="minorHAnsi"/>
          <w:color w:val="000000"/>
        </w:rPr>
        <w:t>položky súpisu vykonaných prác musia byť v súlade s položkami prác uvedenými v  rozpočte/ocenenom výkaze výmer,</w:t>
      </w:r>
    </w:p>
    <w:p w14:paraId="6FCCB056" w14:textId="77777777" w:rsidR="005B5F67" w:rsidRPr="0071667F"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71667F">
        <w:rPr>
          <w:rFonts w:asciiTheme="minorHAnsi" w:hAnsiTheme="minorHAnsi" w:cstheme="minorHAnsi"/>
          <w:color w:val="000000"/>
        </w:rPr>
        <w:t>súpis vykonaných prác musí zaznamenávať množstvo prác vykonaných/tovarov dodaných zhotoviteľom v súlade rozpočtom/oceneným výkazom výmer,</w:t>
      </w:r>
    </w:p>
    <w:p w14:paraId="1A95BE64" w14:textId="1EF2AEA8" w:rsidR="005B5F67" w:rsidRPr="0071667F" w:rsidRDefault="005B5F67" w:rsidP="005B5F67">
      <w:pPr>
        <w:pStyle w:val="Odsekzoznamu"/>
        <w:numPr>
          <w:ilvl w:val="0"/>
          <w:numId w:val="47"/>
        </w:numPr>
        <w:tabs>
          <w:tab w:val="left" w:pos="426"/>
        </w:tabs>
        <w:autoSpaceDE w:val="0"/>
        <w:autoSpaceDN w:val="0"/>
        <w:adjustRightInd w:val="0"/>
        <w:spacing w:after="240"/>
        <w:jc w:val="both"/>
        <w:rPr>
          <w:rFonts w:asciiTheme="minorHAnsi" w:hAnsiTheme="minorHAnsi" w:cstheme="minorHAnsi"/>
          <w:color w:val="000000"/>
        </w:rPr>
      </w:pPr>
      <w:r w:rsidRPr="0071667F">
        <w:rPr>
          <w:rFonts w:asciiTheme="minorHAnsi" w:hAnsiTheme="minorHAnsi" w:cstheme="minorHAnsi"/>
          <w:color w:val="000000"/>
        </w:rPr>
        <w:t>súpis vykonaných prác musí obsahovať jednotkové ceny fakturovaných prác v súlade so Zmluvou</w:t>
      </w:r>
      <w:r w:rsidR="00C37BE1" w:rsidRPr="0071667F">
        <w:rPr>
          <w:rFonts w:asciiTheme="minorHAnsi" w:hAnsiTheme="minorHAnsi" w:cstheme="minorHAnsi"/>
          <w:color w:val="000000"/>
        </w:rPr>
        <w:t>,</w:t>
      </w:r>
    </w:p>
    <w:p w14:paraId="1724B63F" w14:textId="7C47C423" w:rsidR="00C37BE1" w:rsidRPr="0071667F" w:rsidRDefault="00C37BE1" w:rsidP="00C37BE1">
      <w:pPr>
        <w:pStyle w:val="Odsekzoznamu"/>
        <w:numPr>
          <w:ilvl w:val="0"/>
          <w:numId w:val="46"/>
        </w:numPr>
        <w:jc w:val="both"/>
        <w:rPr>
          <w:rFonts w:asciiTheme="minorHAnsi" w:hAnsiTheme="minorHAnsi" w:cstheme="minorHAnsi"/>
          <w:color w:val="000000"/>
        </w:rPr>
      </w:pPr>
      <w:r w:rsidRPr="0071667F">
        <w:rPr>
          <w:rFonts w:asciiTheme="minorHAnsi" w:hAnsiTheme="minorHAnsi" w:cstheme="minorHAnsi"/>
          <w:color w:val="000000"/>
        </w:rPr>
        <w:t>f</w:t>
      </w:r>
      <w:r w:rsidR="005B5F67" w:rsidRPr="0071667F">
        <w:rPr>
          <w:rFonts w:asciiTheme="minorHAnsi" w:hAnsiTheme="minorHAnsi" w:cstheme="minorHAnsi"/>
          <w:color w:val="000000"/>
        </w:rPr>
        <w:t>otodokumentácia zabezpečená zhotoviteľom podľa čl. III ods. 8 Zmluvy zachytávajúca fyzický pokrok vykonávania dodaných prác</w:t>
      </w:r>
      <w:r w:rsidRPr="0071667F">
        <w:rPr>
          <w:rFonts w:asciiTheme="minorHAnsi" w:hAnsiTheme="minorHAnsi" w:cstheme="minorHAnsi"/>
          <w:color w:val="000000"/>
        </w:rPr>
        <w:t xml:space="preserve"> k dátumu fakturácie,</w:t>
      </w:r>
      <w:r w:rsidR="005B5F67" w:rsidRPr="0071667F">
        <w:rPr>
          <w:rFonts w:asciiTheme="minorHAnsi" w:hAnsiTheme="minorHAnsi" w:cstheme="minorHAnsi"/>
          <w:color w:val="000000"/>
        </w:rPr>
        <w:t xml:space="preserve"> zoradená </w:t>
      </w:r>
      <w:r w:rsidRPr="0071667F">
        <w:rPr>
          <w:rFonts w:asciiTheme="minorHAnsi" w:hAnsiTheme="minorHAnsi" w:cstheme="minorHAnsi"/>
          <w:color w:val="000000"/>
        </w:rPr>
        <w:t>chronologicky,</w:t>
      </w:r>
    </w:p>
    <w:p w14:paraId="486A331A" w14:textId="77777777" w:rsidR="00C37BE1" w:rsidRPr="0071667F" w:rsidRDefault="00C37BE1" w:rsidP="00B5209B">
      <w:pPr>
        <w:pStyle w:val="Odsekzoznamu"/>
        <w:ind w:left="720"/>
        <w:jc w:val="both"/>
        <w:rPr>
          <w:rFonts w:asciiTheme="minorHAnsi" w:hAnsiTheme="minorHAnsi" w:cstheme="minorHAnsi"/>
          <w:color w:val="000000"/>
        </w:rPr>
      </w:pPr>
    </w:p>
    <w:p w14:paraId="36241571" w14:textId="37132890" w:rsidR="00C37BE1" w:rsidRPr="00D36C41" w:rsidRDefault="001E66FD" w:rsidP="00C37BE1">
      <w:pPr>
        <w:pStyle w:val="Odsekzoznamu"/>
        <w:numPr>
          <w:ilvl w:val="0"/>
          <w:numId w:val="46"/>
        </w:numPr>
        <w:jc w:val="both"/>
        <w:rPr>
          <w:rFonts w:asciiTheme="minorHAnsi" w:hAnsiTheme="minorHAnsi" w:cstheme="minorHAnsi"/>
          <w:color w:val="000000"/>
        </w:rPr>
      </w:pPr>
      <w:bookmarkStart w:id="4" w:name="_Hlk517878276"/>
      <w:bookmarkStart w:id="5" w:name="_Hlk517874810"/>
      <w:bookmarkStart w:id="6" w:name="_Hlk517878190"/>
      <w:bookmarkStart w:id="7" w:name="_Hlk517878781"/>
      <w:r w:rsidRPr="0071667F">
        <w:rPr>
          <w:rFonts w:asciiTheme="minorHAnsi" w:hAnsiTheme="minorHAnsi" w:cstheme="minorHAnsi"/>
          <w:color w:val="000000"/>
        </w:rPr>
        <w:t>doklad preukazujúci úhradu všetkých splatných záväzkov zhotoviteľa voči svojim subdodávateľom</w:t>
      </w:r>
      <w:r w:rsidR="00C37BE1" w:rsidRPr="00D36C41">
        <w:rPr>
          <w:rFonts w:asciiTheme="minorHAnsi" w:hAnsiTheme="minorHAnsi" w:cstheme="minorHAnsi"/>
          <w:color w:val="000000"/>
        </w:rPr>
        <w:t xml:space="preserve"> a</w:t>
      </w:r>
    </w:p>
    <w:p w14:paraId="21576B8A" w14:textId="77777777" w:rsidR="00C37BE1" w:rsidRPr="00D36C41" w:rsidRDefault="00C37BE1" w:rsidP="00D36C41">
      <w:pPr>
        <w:pStyle w:val="Odsekzoznamu"/>
        <w:rPr>
          <w:rFonts w:asciiTheme="minorHAnsi" w:hAnsiTheme="minorHAnsi" w:cstheme="minorHAnsi"/>
          <w:color w:val="000000"/>
        </w:rPr>
      </w:pPr>
    </w:p>
    <w:p w14:paraId="3EBE5DFF" w14:textId="677CFC13" w:rsidR="00515FC2" w:rsidRDefault="00515FC2" w:rsidP="0050123B">
      <w:pPr>
        <w:pStyle w:val="Odsekzoznamu"/>
        <w:numPr>
          <w:ilvl w:val="0"/>
          <w:numId w:val="46"/>
        </w:numPr>
        <w:tabs>
          <w:tab w:val="left" w:pos="426"/>
        </w:tabs>
        <w:autoSpaceDE w:val="0"/>
        <w:autoSpaceDN w:val="0"/>
        <w:adjustRightInd w:val="0"/>
        <w:spacing w:after="240"/>
        <w:jc w:val="both"/>
        <w:rPr>
          <w:rFonts w:asciiTheme="minorHAnsi" w:hAnsiTheme="minorHAnsi" w:cstheme="minorHAnsi"/>
          <w:color w:val="000000"/>
        </w:rPr>
      </w:pPr>
      <w:r w:rsidRPr="008A7F3D">
        <w:rPr>
          <w:rFonts w:asciiTheme="minorHAnsi" w:hAnsiTheme="minorHAnsi" w:cstheme="minorHAnsi"/>
          <w:color w:val="000000"/>
        </w:rPr>
        <w:t>stavebn</w:t>
      </w:r>
      <w:r>
        <w:rPr>
          <w:rFonts w:asciiTheme="minorHAnsi" w:hAnsiTheme="minorHAnsi" w:cstheme="minorHAnsi"/>
          <w:color w:val="000000"/>
        </w:rPr>
        <w:t>ý</w:t>
      </w:r>
      <w:r w:rsidRPr="008A7F3D">
        <w:rPr>
          <w:rFonts w:asciiTheme="minorHAnsi" w:hAnsiTheme="minorHAnsi" w:cstheme="minorHAnsi"/>
          <w:color w:val="000000"/>
        </w:rPr>
        <w:t xml:space="preserve"> denník vyhotoven</w:t>
      </w:r>
      <w:r>
        <w:rPr>
          <w:rFonts w:asciiTheme="minorHAnsi" w:hAnsiTheme="minorHAnsi" w:cstheme="minorHAnsi"/>
          <w:color w:val="000000"/>
        </w:rPr>
        <w:t>ý</w:t>
      </w:r>
      <w:r w:rsidRPr="008A7F3D">
        <w:rPr>
          <w:rFonts w:asciiTheme="minorHAnsi" w:hAnsiTheme="minorHAnsi" w:cstheme="minorHAnsi"/>
          <w:color w:val="000000"/>
        </w:rPr>
        <w:t xml:space="preserve"> k dátumu fakturácie.</w:t>
      </w:r>
    </w:p>
    <w:p w14:paraId="3AEF27EE" w14:textId="791F3EEF" w:rsidR="001E66FD" w:rsidRPr="00730229"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lastRenderedPageBreak/>
        <w:t xml:space="preserve">Konečná faktúra predstavuje celkové finančné vysporiadanie diela. Zhotoviteľ je </w:t>
      </w:r>
      <w:r w:rsidR="0060631B">
        <w:rPr>
          <w:rFonts w:asciiTheme="minorHAnsi" w:hAnsiTheme="minorHAnsi" w:cstheme="minorHAnsi"/>
          <w:color w:val="000000"/>
        </w:rPr>
        <w:t>povinný</w:t>
      </w:r>
      <w:r w:rsidR="0060631B" w:rsidRPr="00730229">
        <w:rPr>
          <w:rFonts w:asciiTheme="minorHAnsi" w:hAnsiTheme="minorHAnsi" w:cstheme="minorHAnsi"/>
          <w:color w:val="000000"/>
        </w:rPr>
        <w:t xml:space="preserve"> </w:t>
      </w:r>
      <w:r w:rsidRPr="00730229">
        <w:rPr>
          <w:rFonts w:asciiTheme="minorHAnsi" w:hAnsiTheme="minorHAnsi" w:cstheme="minorHAnsi"/>
          <w:color w:val="000000"/>
        </w:rPr>
        <w:t xml:space="preserve">vystaviť konečnú faktúru celého diela po riadnom vykonaní celého diela, jeho odovzdaní a prevzatí </w:t>
      </w:r>
      <w:r w:rsidR="005B2C66">
        <w:rPr>
          <w:rFonts w:asciiTheme="minorHAnsi" w:hAnsiTheme="minorHAnsi" w:cstheme="minorHAnsi"/>
          <w:color w:val="000000"/>
        </w:rPr>
        <w:t xml:space="preserve">osvedčenom </w:t>
      </w:r>
      <w:r w:rsidRPr="00730229">
        <w:rPr>
          <w:rFonts w:asciiTheme="minorHAnsi" w:hAnsiTheme="minorHAnsi" w:cstheme="minorHAnsi"/>
          <w:color w:val="000000"/>
        </w:rPr>
        <w:t xml:space="preserve">v </w:t>
      </w:r>
      <w:r w:rsidR="005B2C66">
        <w:rPr>
          <w:rFonts w:asciiTheme="minorHAnsi" w:hAnsiTheme="minorHAnsi" w:cstheme="minorHAnsi"/>
          <w:color w:val="000000"/>
        </w:rPr>
        <w:t>protokole</w:t>
      </w:r>
      <w:r w:rsidRPr="00730229">
        <w:rPr>
          <w:rFonts w:asciiTheme="minorHAnsi" w:hAnsiTheme="minorHAnsi" w:cstheme="minorHAnsi"/>
          <w:color w:val="000000"/>
        </w:rPr>
        <w:t xml:space="preserve"> o odovzdaní a prevzatí diela </w:t>
      </w:r>
      <w:r w:rsidR="005B2C66">
        <w:rPr>
          <w:rFonts w:asciiTheme="minorHAnsi" w:hAnsiTheme="minorHAnsi" w:cstheme="minorHAnsi"/>
          <w:color w:val="000000"/>
        </w:rPr>
        <w:t>(ďalej len ako „</w:t>
      </w:r>
      <w:r w:rsidR="005B2C66" w:rsidRPr="00D36C41">
        <w:rPr>
          <w:rFonts w:asciiTheme="minorHAnsi" w:hAnsiTheme="minorHAnsi" w:cstheme="minorHAnsi"/>
          <w:b/>
          <w:bCs/>
          <w:color w:val="000000"/>
        </w:rPr>
        <w:t>preberací protokol</w:t>
      </w:r>
      <w:r w:rsidR="004B2A4B">
        <w:rPr>
          <w:rFonts w:asciiTheme="minorHAnsi" w:hAnsiTheme="minorHAnsi" w:cstheme="minorHAnsi"/>
          <w:color w:val="000000"/>
        </w:rPr>
        <w:t>“</w:t>
      </w:r>
      <w:r w:rsidR="005B2C66">
        <w:rPr>
          <w:rFonts w:asciiTheme="minorHAnsi" w:hAnsiTheme="minorHAnsi" w:cstheme="minorHAnsi"/>
          <w:color w:val="000000"/>
        </w:rPr>
        <w:t xml:space="preserve">) </w:t>
      </w:r>
      <w:r w:rsidRPr="00730229">
        <w:rPr>
          <w:rFonts w:asciiTheme="minorHAnsi" w:hAnsiTheme="minorHAnsi" w:cstheme="minorHAnsi"/>
          <w:color w:val="000000"/>
        </w:rPr>
        <w:t>a</w:t>
      </w:r>
      <w:r w:rsidR="004B5A80">
        <w:rPr>
          <w:rFonts w:asciiTheme="minorHAnsi" w:hAnsiTheme="minorHAnsi" w:cstheme="minorHAnsi"/>
          <w:color w:val="000000"/>
        </w:rPr>
        <w:t> po</w:t>
      </w:r>
      <w:r w:rsidRPr="00730229">
        <w:rPr>
          <w:rFonts w:asciiTheme="minorHAnsi" w:hAnsiTheme="minorHAnsi" w:cstheme="minorHAnsi"/>
          <w:color w:val="000000"/>
        </w:rPr>
        <w:t xml:space="preserve"> odstránení všetkých vád a</w:t>
      </w:r>
      <w:r w:rsidR="004B5A80">
        <w:rPr>
          <w:rFonts w:asciiTheme="minorHAnsi" w:hAnsiTheme="minorHAnsi" w:cstheme="minorHAnsi"/>
          <w:color w:val="000000"/>
        </w:rPr>
        <w:t> </w:t>
      </w:r>
      <w:r w:rsidRPr="00730229">
        <w:rPr>
          <w:rFonts w:asciiTheme="minorHAnsi" w:hAnsiTheme="minorHAnsi" w:cstheme="minorHAnsi"/>
          <w:color w:val="000000"/>
        </w:rPr>
        <w:t>nedorobkov na diele uvedených v</w:t>
      </w:r>
      <w:r w:rsidR="004B5A80">
        <w:rPr>
          <w:rFonts w:asciiTheme="minorHAnsi" w:hAnsiTheme="minorHAnsi" w:cstheme="minorHAnsi"/>
          <w:color w:val="000000"/>
        </w:rPr>
        <w:t> </w:t>
      </w:r>
      <w:r w:rsidRPr="00730229">
        <w:rPr>
          <w:rFonts w:asciiTheme="minorHAnsi" w:hAnsiTheme="minorHAnsi" w:cstheme="minorHAnsi"/>
          <w:color w:val="000000"/>
        </w:rPr>
        <w:t>preberacom protokole, a</w:t>
      </w:r>
      <w:r w:rsidR="004B5A80">
        <w:rPr>
          <w:rFonts w:asciiTheme="minorHAnsi" w:hAnsiTheme="minorHAnsi" w:cstheme="minorHAnsi"/>
          <w:color w:val="000000"/>
        </w:rPr>
        <w:t> </w:t>
      </w:r>
      <w:r w:rsidRPr="00730229">
        <w:rPr>
          <w:rFonts w:asciiTheme="minorHAnsi" w:hAnsiTheme="minorHAnsi" w:cstheme="minorHAnsi"/>
          <w:color w:val="000000"/>
        </w:rPr>
        <w:t>to do 30 dní odo dňa splnenia podmienok uvedených v</w:t>
      </w:r>
      <w:r w:rsidR="004B5A80">
        <w:rPr>
          <w:rFonts w:asciiTheme="minorHAnsi" w:hAnsiTheme="minorHAnsi" w:cstheme="minorHAnsi"/>
          <w:color w:val="000000"/>
        </w:rPr>
        <w:t> </w:t>
      </w:r>
      <w:r w:rsidRPr="00730229">
        <w:rPr>
          <w:rFonts w:asciiTheme="minorHAnsi" w:hAnsiTheme="minorHAnsi" w:cstheme="minorHAnsi"/>
          <w:color w:val="000000"/>
        </w:rPr>
        <w:t>tomto odseku</w:t>
      </w:r>
      <w:r w:rsidR="004B5A80">
        <w:rPr>
          <w:rFonts w:asciiTheme="minorHAnsi" w:hAnsiTheme="minorHAnsi" w:cstheme="minorHAnsi"/>
          <w:color w:val="000000"/>
        </w:rPr>
        <w:t xml:space="preserve"> tohto článku Zmluvy</w:t>
      </w:r>
      <w:r w:rsidRPr="00730229">
        <w:rPr>
          <w:rFonts w:asciiTheme="minorHAnsi" w:hAnsiTheme="minorHAnsi" w:cstheme="minorHAnsi"/>
          <w:color w:val="000000"/>
        </w:rPr>
        <w:t xml:space="preserve">. Povinnými prílohami konečnej faktúry sú </w:t>
      </w:r>
      <w:r w:rsidR="004B5A80">
        <w:rPr>
          <w:rFonts w:asciiTheme="minorHAnsi" w:hAnsiTheme="minorHAnsi" w:cstheme="minorHAnsi"/>
          <w:color w:val="000000"/>
        </w:rPr>
        <w:t xml:space="preserve">preberací </w:t>
      </w:r>
      <w:r w:rsidRPr="00730229">
        <w:rPr>
          <w:rFonts w:asciiTheme="minorHAnsi" w:hAnsiTheme="minorHAnsi" w:cstheme="minorHAnsi"/>
          <w:color w:val="000000"/>
        </w:rPr>
        <w:t>protokol a súpis všetkých už objednávateľom uhradených faktúr, ako aj potvrdenie o odstránení vád a nedorobkov diela</w:t>
      </w:r>
      <w:r w:rsidR="006B5D9D">
        <w:rPr>
          <w:rFonts w:asciiTheme="minorHAnsi" w:hAnsiTheme="minorHAnsi" w:cstheme="minorHAnsi"/>
          <w:color w:val="000000"/>
        </w:rPr>
        <w:t>, ktoré budú</w:t>
      </w:r>
      <w:r w:rsidRPr="00730229">
        <w:rPr>
          <w:rFonts w:asciiTheme="minorHAnsi" w:hAnsiTheme="minorHAnsi" w:cstheme="minorHAnsi"/>
          <w:color w:val="000000"/>
        </w:rPr>
        <w:t xml:space="preserve"> podpísané oprávnenými zástupcami obidvoch </w:t>
      </w:r>
      <w:r w:rsidR="006B5D9D">
        <w:rPr>
          <w:rFonts w:asciiTheme="minorHAnsi" w:hAnsiTheme="minorHAnsi" w:cstheme="minorHAnsi"/>
          <w:color w:val="000000"/>
        </w:rPr>
        <w:t>Z</w:t>
      </w:r>
      <w:r w:rsidRPr="00730229">
        <w:rPr>
          <w:rFonts w:asciiTheme="minorHAnsi" w:hAnsiTheme="minorHAnsi" w:cstheme="minorHAnsi"/>
          <w:color w:val="000000"/>
        </w:rPr>
        <w:t>mluvných strán a doklad preukazujúci úhradu všetkých splatných záväzkov zhotoviteľa voči svojim subdodávateľom.</w:t>
      </w:r>
    </w:p>
    <w:p w14:paraId="1A127A7D" w14:textId="02321964" w:rsidR="001E66FD" w:rsidRPr="00730229"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sidRPr="00730229">
        <w:rPr>
          <w:rFonts w:asciiTheme="minorHAnsi" w:hAnsiTheme="minorHAnsi" w:cstheme="minorHAnsi"/>
          <w:color w:val="000000"/>
        </w:rPr>
        <w:t>Faktúr</w:t>
      </w:r>
      <w:r w:rsidR="001A685F">
        <w:rPr>
          <w:rFonts w:asciiTheme="minorHAnsi" w:hAnsiTheme="minorHAnsi" w:cstheme="minorHAnsi"/>
          <w:color w:val="000000"/>
        </w:rPr>
        <w:t>y</w:t>
      </w:r>
      <w:r w:rsidRPr="00730229">
        <w:rPr>
          <w:rFonts w:asciiTheme="minorHAnsi" w:hAnsiTheme="minorHAnsi" w:cstheme="minorHAnsi"/>
          <w:color w:val="000000"/>
        </w:rPr>
        <w:t xml:space="preserve"> bud</w:t>
      </w:r>
      <w:r w:rsidR="001A685F">
        <w:rPr>
          <w:rFonts w:asciiTheme="minorHAnsi" w:hAnsiTheme="minorHAnsi" w:cstheme="minorHAnsi"/>
          <w:color w:val="000000"/>
        </w:rPr>
        <w:t>ú</w:t>
      </w:r>
      <w:r w:rsidRPr="00730229">
        <w:rPr>
          <w:rFonts w:asciiTheme="minorHAnsi" w:hAnsiTheme="minorHAnsi" w:cstheme="minorHAnsi"/>
          <w:color w:val="000000"/>
        </w:rPr>
        <w:t xml:space="preserve"> uhrádzan</w:t>
      </w:r>
      <w:r w:rsidR="001A685F">
        <w:rPr>
          <w:rFonts w:asciiTheme="minorHAnsi" w:hAnsiTheme="minorHAnsi" w:cstheme="minorHAnsi"/>
          <w:color w:val="000000"/>
        </w:rPr>
        <w:t>é</w:t>
      </w:r>
      <w:r w:rsidRPr="00730229">
        <w:rPr>
          <w:rFonts w:asciiTheme="minorHAnsi" w:hAnsiTheme="minorHAnsi" w:cstheme="minorHAnsi"/>
          <w:color w:val="000000"/>
        </w:rPr>
        <w:t xml:space="preserve"> formou bezhotovostného platobného styku, a to na transparentný bankový účet zhotoviteľa uvedený v záhlaví tejto Zmluvy.</w:t>
      </w:r>
    </w:p>
    <w:bookmarkEnd w:id="4"/>
    <w:bookmarkEnd w:id="5"/>
    <w:bookmarkEnd w:id="6"/>
    <w:bookmarkEnd w:id="7"/>
    <w:p w14:paraId="44D49B5E" w14:textId="2C34F553" w:rsidR="001E66FD" w:rsidRPr="00730229" w:rsidRDefault="00C44EAB"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lang w:eastAsia="cs-CZ"/>
        </w:rPr>
      </w:pPr>
      <w:r>
        <w:rPr>
          <w:rFonts w:asciiTheme="minorHAnsi" w:hAnsiTheme="minorHAnsi" w:cstheme="minorHAnsi"/>
          <w:lang w:eastAsia="cs-CZ"/>
        </w:rPr>
        <w:t>Peňažný záväzok objednávateľa voči zhotoviteľovi na základe faktúry vystavenej podľa tejto Zmluvy</w:t>
      </w:r>
      <w:r w:rsidR="001E66FD" w:rsidRPr="00730229">
        <w:rPr>
          <w:rFonts w:asciiTheme="minorHAnsi" w:hAnsiTheme="minorHAnsi" w:cstheme="minorHAnsi"/>
          <w:lang w:eastAsia="cs-CZ"/>
        </w:rPr>
        <w:t xml:space="preserve"> sa považuje za </w:t>
      </w:r>
      <w:r w:rsidR="00810500">
        <w:rPr>
          <w:rFonts w:asciiTheme="minorHAnsi" w:hAnsiTheme="minorHAnsi" w:cstheme="minorHAnsi"/>
          <w:lang w:eastAsia="cs-CZ"/>
        </w:rPr>
        <w:t>splatený</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 xml:space="preserve">dňom pripísania </w:t>
      </w:r>
      <w:r w:rsidR="00810500">
        <w:rPr>
          <w:rFonts w:asciiTheme="minorHAnsi" w:hAnsiTheme="minorHAnsi" w:cstheme="minorHAnsi"/>
          <w:lang w:eastAsia="cs-CZ"/>
        </w:rPr>
        <w:t>dlžnej sumy</w:t>
      </w:r>
      <w:r w:rsidR="00810500" w:rsidRPr="00730229">
        <w:rPr>
          <w:rFonts w:asciiTheme="minorHAnsi" w:hAnsiTheme="minorHAnsi" w:cstheme="minorHAnsi"/>
          <w:lang w:eastAsia="cs-CZ"/>
        </w:rPr>
        <w:t xml:space="preserve"> </w:t>
      </w:r>
      <w:r w:rsidR="001E66FD" w:rsidRPr="00730229">
        <w:rPr>
          <w:rFonts w:asciiTheme="minorHAnsi" w:hAnsiTheme="minorHAnsi" w:cstheme="minorHAnsi"/>
          <w:lang w:eastAsia="cs-CZ"/>
        </w:rPr>
        <w:t>na transparentný bankový účet zhotoviteľa uvedený v záhlaví tejto Zmluvy.</w:t>
      </w:r>
    </w:p>
    <w:p w14:paraId="2B593579" w14:textId="68CF02AE" w:rsidR="001E66FD"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5C400010" w:rsidR="001E66FD"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DC498E">
        <w:rPr>
          <w:rFonts w:asciiTheme="minorHAnsi" w:hAnsiTheme="minorHAnsi" w:cstheme="minorHAnsi"/>
          <w:b/>
        </w:rPr>
        <w:t xml:space="preserve">60 </w:t>
      </w:r>
      <w:r w:rsidR="006270EE">
        <w:rPr>
          <w:rFonts w:asciiTheme="minorHAnsi" w:hAnsiTheme="minorHAnsi" w:cstheme="minorHAnsi"/>
          <w:b/>
        </w:rPr>
        <w:t>(</w:t>
      </w:r>
      <w:r w:rsidR="006270EE" w:rsidRPr="0014017B">
        <w:rPr>
          <w:rFonts w:asciiTheme="minorHAnsi" w:hAnsiTheme="minorHAnsi" w:cstheme="minorHAnsi"/>
          <w:b/>
          <w:bCs/>
          <w:lang w:eastAsia="cs-CZ"/>
        </w:rPr>
        <w:t>šesťdesiat</w:t>
      </w:r>
      <w:r w:rsidR="006270EE">
        <w:rPr>
          <w:rFonts w:asciiTheme="minorHAnsi" w:hAnsiTheme="minorHAnsi" w:cstheme="minorHAnsi"/>
          <w:b/>
          <w:bCs/>
          <w:lang w:eastAsia="cs-CZ"/>
        </w:rPr>
        <w:t>)</w:t>
      </w:r>
      <w:r w:rsidR="006270EE" w:rsidDel="00DC498E">
        <w:rPr>
          <w:rFonts w:asciiTheme="minorHAnsi" w:hAnsiTheme="minorHAnsi" w:cstheme="minorHAnsi"/>
          <w:b/>
        </w:rPr>
        <w:t xml:space="preserve"> </w:t>
      </w:r>
      <w:r>
        <w:rPr>
          <w:rFonts w:asciiTheme="minorHAnsi" w:hAnsiTheme="minorHAnsi" w:cstheme="minorHAnsi"/>
          <w:b/>
        </w:rPr>
        <w:t xml:space="preserve"> dní</w:t>
      </w:r>
      <w:r>
        <w:rPr>
          <w:rFonts w:asciiTheme="minorHAnsi" w:hAnsiTheme="minorHAnsi" w:cstheme="minorHAnsi"/>
        </w:rPr>
        <w:t xml:space="preserve"> odo dňa doručenia faktúry objednávateľovi. </w:t>
      </w:r>
      <w:r w:rsidR="002F70F7" w:rsidRPr="00F3475F">
        <w:rPr>
          <w:rFonts w:asciiTheme="minorHAnsi" w:hAnsiTheme="minorHAnsi" w:cstheme="minorHAnsi"/>
        </w:rPr>
        <w:t>Zmluvné strany vyhlasujú, že takéto dojednanie lehoty splatnosti</w:t>
      </w:r>
      <w:r w:rsidR="002F70F7">
        <w:rPr>
          <w:rFonts w:asciiTheme="minorHAnsi" w:hAnsiTheme="minorHAnsi" w:cstheme="minorHAnsi"/>
        </w:rPr>
        <w:t xml:space="preserve"> faktúry</w:t>
      </w:r>
      <w:r w:rsidR="002F70F7" w:rsidRPr="00F3475F">
        <w:rPr>
          <w:rFonts w:asciiTheme="minorHAnsi" w:hAnsiTheme="minorHAnsi" w:cstheme="minorHAnsi"/>
        </w:rPr>
        <w:t xml:space="preserve"> nie je </w:t>
      </w:r>
      <w:r w:rsidR="002F70F7" w:rsidRPr="008E68B4">
        <w:rPr>
          <w:rFonts w:asciiTheme="minorHAnsi" w:hAnsiTheme="minorHAnsi" w:cstheme="minorHAnsi"/>
        </w:rPr>
        <w:t>v hrubom nepomere k právam a povinnostiam vyplývajúcim zo záväzkového vzťahu pre zhotoviteľa podľa § 369d Obchodného zákonníka a takéto dojednanie odôvodňuje povaha predmetu tejto Zmluvy</w:t>
      </w:r>
      <w:r w:rsidR="00E56D6C">
        <w:rPr>
          <w:rFonts w:asciiTheme="minorHAnsi" w:hAnsiTheme="minorHAnsi" w:cstheme="minorHAnsi"/>
        </w:rPr>
        <w:t>, osobitne s prihliadnutím na  spôsob financovania diela v zmysle preambuly tejto Zmluvy</w:t>
      </w:r>
      <w:r w:rsidR="007408A1">
        <w:rPr>
          <w:rFonts w:asciiTheme="minorHAnsi" w:hAnsiTheme="minorHAnsi" w:cstheme="minorHAnsi"/>
        </w:rPr>
        <w:t>.</w:t>
      </w:r>
      <w:r w:rsidR="002F70F7" w:rsidRPr="00F3475F">
        <w:rPr>
          <w:rFonts w:asciiTheme="minorHAnsi" w:hAnsiTheme="minorHAnsi" w:cstheme="minorHAnsi"/>
        </w:rPr>
        <w:t xml:space="preserve"> </w:t>
      </w:r>
    </w:p>
    <w:p w14:paraId="10F32052" w14:textId="719EAD47" w:rsidR="00FB242C" w:rsidRPr="00C15EB3" w:rsidRDefault="001E66FD" w:rsidP="0050123B">
      <w:pPr>
        <w:pStyle w:val="Odsekzoznamu"/>
        <w:widowControl w:val="0"/>
        <w:numPr>
          <w:ilvl w:val="0"/>
          <w:numId w:val="50"/>
        </w:numPr>
        <w:tabs>
          <w:tab w:val="left" w:pos="426"/>
        </w:tabs>
        <w:ind w:left="0" w:firstLine="0"/>
        <w:contextualSpacing/>
        <w:jc w:val="both"/>
        <w:rPr>
          <w:rFonts w:asciiTheme="minorHAnsi" w:hAnsiTheme="minorHAnsi" w:cstheme="minorHAnsi"/>
          <w:lang w:eastAsia="cs-CZ"/>
        </w:rPr>
      </w:pPr>
      <w:r>
        <w:rPr>
          <w:rFonts w:asciiTheme="minorHAnsi" w:hAnsiTheme="minorHAnsi" w:cstheme="minorHAnsi"/>
        </w:rPr>
        <w:t>Jednotlivé faktúry musia spĺňať náležitosti daňového dokladu v zmysle § 74 ods. 1 zákona č.</w:t>
      </w:r>
      <w:r w:rsidR="00C71122">
        <w:rPr>
          <w:rFonts w:asciiTheme="minorHAnsi" w:hAnsiTheme="minorHAnsi" w:cstheme="minorHAnsi"/>
        </w:rPr>
        <w:t> </w:t>
      </w:r>
      <w:r>
        <w:rPr>
          <w:rFonts w:asciiTheme="minorHAnsi" w:hAnsiTheme="minorHAnsi" w:cstheme="minorHAnsi"/>
        </w:rPr>
        <w:t>222/2004 Z. z. o dani z pridanej hodnoty v znení neskorších predpisov</w:t>
      </w:r>
      <w:r w:rsidR="00641F27">
        <w:rPr>
          <w:rFonts w:asciiTheme="minorHAnsi" w:hAnsiTheme="minorHAnsi" w:cstheme="minorHAnsi"/>
        </w:rPr>
        <w:t xml:space="preserve"> </w:t>
      </w:r>
      <w:r w:rsidR="00641F27" w:rsidRPr="00E807A4">
        <w:rPr>
          <w:rFonts w:asciiTheme="minorHAnsi" w:hAnsiTheme="minorHAnsi" w:cstheme="minorHAnsi"/>
        </w:rPr>
        <w:t>a mus</w:t>
      </w:r>
      <w:r w:rsidR="007C0557">
        <w:rPr>
          <w:rFonts w:asciiTheme="minorHAnsi" w:hAnsiTheme="minorHAnsi" w:cstheme="minorHAnsi"/>
        </w:rPr>
        <w:t>ia</w:t>
      </w:r>
      <w:r w:rsidR="00641F27" w:rsidRPr="00E807A4">
        <w:rPr>
          <w:rFonts w:asciiTheme="minorHAnsi" w:hAnsiTheme="minorHAnsi" w:cstheme="minorHAnsi"/>
        </w:rPr>
        <w:t xml:space="preserve"> spĺňať všetky požiadavky na elektronickú formu faktúry, najmä požiadavku vierohodnosti, neporušenosti obsahu a čitateľnosti</w:t>
      </w:r>
      <w:r>
        <w:rPr>
          <w:rFonts w:asciiTheme="minorHAnsi" w:hAnsiTheme="minorHAnsi" w:cstheme="minorHAnsi"/>
        </w:rPr>
        <w:t xml:space="preserve">. </w:t>
      </w:r>
      <w:bookmarkStart w:id="8" w:name="_Hlk158127492"/>
      <w:r w:rsidR="00FB242C" w:rsidRPr="00C15EB3">
        <w:rPr>
          <w:rFonts w:asciiTheme="minorHAnsi" w:hAnsiTheme="minorHAnsi" w:cstheme="minorHAnsi"/>
          <w:lang w:eastAsia="cs-CZ"/>
        </w:rPr>
        <w:t>Faktúra musí obsahovať všetky náležitosti v zmysle platnej legislatívy, najmä zákona č. 431/2002 Z. z. o účtovníctve v</w:t>
      </w:r>
      <w:r w:rsidR="00E738C6">
        <w:rPr>
          <w:rFonts w:asciiTheme="minorHAnsi" w:hAnsiTheme="minorHAnsi" w:cstheme="minorHAnsi"/>
          <w:lang w:eastAsia="cs-CZ"/>
        </w:rPr>
        <w:t> </w:t>
      </w:r>
      <w:r w:rsidR="00FB242C" w:rsidRPr="00C15EB3">
        <w:rPr>
          <w:rFonts w:asciiTheme="minorHAnsi" w:hAnsiTheme="minorHAnsi" w:cstheme="minorHAnsi"/>
          <w:lang w:eastAsia="cs-CZ"/>
        </w:rPr>
        <w:t>znení</w:t>
      </w:r>
      <w:r w:rsidR="00E738C6">
        <w:rPr>
          <w:rFonts w:asciiTheme="minorHAnsi" w:hAnsiTheme="minorHAnsi" w:cstheme="minorHAnsi"/>
          <w:lang w:eastAsia="cs-CZ"/>
        </w:rPr>
        <w:t xml:space="preserve"> neskorších predpisov</w:t>
      </w:r>
      <w:r w:rsidR="00FB242C" w:rsidRPr="00C15EB3">
        <w:rPr>
          <w:rFonts w:asciiTheme="minorHAnsi" w:hAnsiTheme="minorHAnsi" w:cstheme="minorHAnsi"/>
          <w:lang w:eastAsia="cs-CZ"/>
        </w:rPr>
        <w:t xml:space="preserve"> a zákona č. 222/2004 Z. z. o</w:t>
      </w:r>
      <w:r w:rsidR="00E738C6">
        <w:rPr>
          <w:rFonts w:asciiTheme="minorHAnsi" w:hAnsiTheme="minorHAnsi" w:cstheme="minorHAnsi"/>
          <w:lang w:eastAsia="cs-CZ"/>
        </w:rPr>
        <w:t> dani z pridanej hodnoty</w:t>
      </w:r>
      <w:r w:rsidR="00FB242C" w:rsidRPr="00C15EB3">
        <w:rPr>
          <w:rFonts w:asciiTheme="minorHAnsi" w:hAnsiTheme="minorHAnsi" w:cstheme="minorHAnsi"/>
          <w:lang w:eastAsia="cs-CZ"/>
        </w:rPr>
        <w:t xml:space="preserve"> v</w:t>
      </w:r>
      <w:r w:rsidR="00E738C6">
        <w:rPr>
          <w:rFonts w:asciiTheme="minorHAnsi" w:hAnsiTheme="minorHAnsi" w:cstheme="minorHAnsi"/>
          <w:lang w:eastAsia="cs-CZ"/>
        </w:rPr>
        <w:t> </w:t>
      </w:r>
      <w:r w:rsidR="00FB242C" w:rsidRPr="00C15EB3">
        <w:rPr>
          <w:rFonts w:asciiTheme="minorHAnsi" w:hAnsiTheme="minorHAnsi" w:cstheme="minorHAnsi"/>
          <w:lang w:eastAsia="cs-CZ"/>
        </w:rPr>
        <w:t>znení</w:t>
      </w:r>
      <w:r w:rsidR="00E738C6">
        <w:rPr>
          <w:rFonts w:asciiTheme="minorHAnsi" w:hAnsiTheme="minorHAnsi" w:cstheme="minorHAnsi"/>
          <w:lang w:eastAsia="cs-CZ"/>
        </w:rPr>
        <w:t xml:space="preserve"> neskorších predpisov</w:t>
      </w:r>
      <w:r w:rsidR="00FB242C" w:rsidRPr="00C15EB3">
        <w:rPr>
          <w:rFonts w:asciiTheme="minorHAnsi" w:hAnsiTheme="minorHAnsi" w:cstheme="minorHAnsi"/>
          <w:lang w:eastAsia="cs-CZ"/>
        </w:rPr>
        <w:t xml:space="preserve">, pričom musí obsahovať najmä nasledovné údaje: </w:t>
      </w:r>
    </w:p>
    <w:p w14:paraId="5A2B9120" w14:textId="57B4D894"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označenie </w:t>
      </w:r>
      <w:r w:rsidR="00091023">
        <w:rPr>
          <w:rFonts w:asciiTheme="minorHAnsi" w:hAnsiTheme="minorHAnsi" w:cstheme="minorHAnsi"/>
          <w:lang w:eastAsia="cs-CZ"/>
        </w:rPr>
        <w:t>o</w:t>
      </w:r>
      <w:r w:rsidRPr="00C15EB3">
        <w:rPr>
          <w:rFonts w:asciiTheme="minorHAnsi" w:hAnsiTheme="minorHAnsi" w:cstheme="minorHAnsi"/>
          <w:lang w:eastAsia="cs-CZ"/>
        </w:rPr>
        <w:t xml:space="preserve">bjednávateľa a </w:t>
      </w:r>
      <w:r w:rsidR="00091023">
        <w:rPr>
          <w:rFonts w:asciiTheme="minorHAnsi" w:hAnsiTheme="minorHAnsi" w:cstheme="minorHAnsi"/>
          <w:lang w:eastAsia="cs-CZ"/>
        </w:rPr>
        <w:t>z</w:t>
      </w:r>
      <w:r w:rsidRPr="00C15EB3">
        <w:rPr>
          <w:rFonts w:asciiTheme="minorHAnsi" w:hAnsiTheme="minorHAnsi" w:cstheme="minorHAnsi"/>
          <w:lang w:eastAsia="cs-CZ"/>
        </w:rPr>
        <w:t>hotoviteľa, peňažný ústav, číslo účtu,</w:t>
      </w:r>
    </w:p>
    <w:p w14:paraId="546B6053" w14:textId="7484E94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IČO, DIČ, IČ DPH </w:t>
      </w:r>
      <w:r w:rsidR="00091023">
        <w:rPr>
          <w:rFonts w:asciiTheme="minorHAnsi" w:hAnsiTheme="minorHAnsi" w:cstheme="minorHAnsi"/>
          <w:lang w:eastAsia="cs-CZ"/>
        </w:rPr>
        <w:t>z</w:t>
      </w:r>
      <w:r w:rsidRPr="00C15EB3">
        <w:rPr>
          <w:rFonts w:asciiTheme="minorHAnsi" w:hAnsiTheme="minorHAnsi" w:cstheme="minorHAnsi"/>
          <w:lang w:eastAsia="cs-CZ"/>
        </w:rPr>
        <w:t xml:space="preserve">hotoviteľa a IČO, DIČ, IČ DPH </w:t>
      </w:r>
      <w:r w:rsidR="00091023">
        <w:rPr>
          <w:rFonts w:asciiTheme="minorHAnsi" w:hAnsiTheme="minorHAnsi" w:cstheme="minorHAnsi"/>
          <w:lang w:eastAsia="cs-CZ"/>
        </w:rPr>
        <w:t>o</w:t>
      </w:r>
      <w:r w:rsidRPr="00C15EB3">
        <w:rPr>
          <w:rFonts w:asciiTheme="minorHAnsi" w:hAnsiTheme="minorHAnsi" w:cstheme="minorHAnsi"/>
          <w:lang w:eastAsia="cs-CZ"/>
        </w:rPr>
        <w:t>bjednávateľa,</w:t>
      </w:r>
    </w:p>
    <w:p w14:paraId="365B38FA" w14:textId="77777777" w:rsidR="00FB242C" w:rsidRPr="00C15EB3"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názov predmetu plnenia, jednotkové množstvo, jednotkovú cenu bez DPH, množstvo, cenu bez DPH, DPH, cenu s</w:t>
      </w:r>
      <w:r>
        <w:rPr>
          <w:rFonts w:asciiTheme="minorHAnsi" w:hAnsiTheme="minorHAnsi" w:cstheme="minorHAnsi"/>
          <w:lang w:eastAsia="cs-CZ"/>
        </w:rPr>
        <w:t> </w:t>
      </w:r>
      <w:r w:rsidRPr="00C15EB3">
        <w:rPr>
          <w:rFonts w:asciiTheme="minorHAnsi" w:hAnsiTheme="minorHAnsi" w:cstheme="minorHAnsi"/>
          <w:lang w:eastAsia="cs-CZ"/>
        </w:rPr>
        <w:t>DPH</w:t>
      </w:r>
      <w:r>
        <w:rPr>
          <w:rFonts w:asciiTheme="minorHAnsi" w:hAnsiTheme="minorHAnsi" w:cstheme="minorHAnsi"/>
          <w:lang w:eastAsia="cs-CZ"/>
        </w:rPr>
        <w:t>,</w:t>
      </w:r>
    </w:p>
    <w:p w14:paraId="64A5AD14" w14:textId="14F04AEE" w:rsidR="00FB242C" w:rsidRDefault="00FB242C" w:rsidP="00FB242C">
      <w:pPr>
        <w:pStyle w:val="Odsekzoznamu"/>
        <w:widowControl w:val="0"/>
        <w:numPr>
          <w:ilvl w:val="0"/>
          <w:numId w:val="40"/>
        </w:numPr>
        <w:tabs>
          <w:tab w:val="left" w:pos="7088"/>
        </w:tabs>
        <w:ind w:left="1145"/>
        <w:contextualSpacing/>
        <w:jc w:val="both"/>
        <w:rPr>
          <w:rFonts w:asciiTheme="minorHAnsi" w:hAnsiTheme="minorHAnsi" w:cstheme="minorHAnsi"/>
          <w:lang w:eastAsia="cs-CZ"/>
        </w:rPr>
      </w:pPr>
      <w:r w:rsidRPr="00C15EB3">
        <w:rPr>
          <w:rFonts w:asciiTheme="minorHAnsi" w:hAnsiTheme="minorHAnsi" w:cstheme="minorHAnsi"/>
          <w:lang w:eastAsia="cs-CZ"/>
        </w:rPr>
        <w:t xml:space="preserve">číslo tejto </w:t>
      </w:r>
      <w:r>
        <w:rPr>
          <w:rFonts w:asciiTheme="minorHAnsi" w:hAnsiTheme="minorHAnsi" w:cstheme="minorHAnsi"/>
          <w:lang w:eastAsia="cs-CZ"/>
        </w:rPr>
        <w:t>Z</w:t>
      </w:r>
      <w:r w:rsidRPr="00C15EB3">
        <w:rPr>
          <w:rFonts w:asciiTheme="minorHAnsi" w:hAnsiTheme="minorHAnsi" w:cstheme="minorHAnsi"/>
          <w:lang w:eastAsia="cs-CZ"/>
        </w:rPr>
        <w:t>mluvy,</w:t>
      </w:r>
    </w:p>
    <w:p w14:paraId="42EDC570" w14:textId="77777777" w:rsidR="00FB242C" w:rsidRPr="00C15EB3" w:rsidRDefault="00FB242C" w:rsidP="00FB242C">
      <w:pPr>
        <w:pStyle w:val="Odsekzoznamu"/>
        <w:widowControl w:val="0"/>
        <w:numPr>
          <w:ilvl w:val="0"/>
          <w:numId w:val="40"/>
        </w:numPr>
        <w:tabs>
          <w:tab w:val="left" w:pos="7088"/>
        </w:tabs>
        <w:ind w:left="1145"/>
        <w:contextualSpacing/>
        <w:rPr>
          <w:rFonts w:asciiTheme="minorHAnsi" w:hAnsiTheme="minorHAnsi" w:cstheme="minorHAnsi"/>
          <w:lang w:eastAsia="cs-CZ"/>
        </w:rPr>
      </w:pPr>
      <w:r w:rsidRPr="00C15EB3">
        <w:rPr>
          <w:rFonts w:asciiTheme="minorHAnsi" w:hAnsiTheme="minorHAnsi" w:cstheme="minorHAnsi"/>
          <w:lang w:eastAsia="cs-CZ"/>
        </w:rPr>
        <w:t>celková fakturovaná</w:t>
      </w:r>
      <w:r>
        <w:rPr>
          <w:rFonts w:asciiTheme="minorHAnsi" w:hAnsiTheme="minorHAnsi" w:cstheme="minorHAnsi"/>
          <w:lang w:eastAsia="cs-CZ"/>
        </w:rPr>
        <w:t xml:space="preserve"> </w:t>
      </w:r>
      <w:r w:rsidRPr="00C15EB3">
        <w:rPr>
          <w:rFonts w:asciiTheme="minorHAnsi" w:hAnsiTheme="minorHAnsi" w:cstheme="minorHAnsi"/>
          <w:lang w:eastAsia="cs-CZ"/>
        </w:rPr>
        <w:t>suma (s DPH).</w:t>
      </w:r>
    </w:p>
    <w:p w14:paraId="36BC261E" w14:textId="77777777" w:rsidR="00FB242C" w:rsidRPr="00C15EB3" w:rsidRDefault="00FB242C" w:rsidP="00FB242C">
      <w:pPr>
        <w:pStyle w:val="Odsekzoznamu"/>
        <w:tabs>
          <w:tab w:val="left" w:pos="7088"/>
        </w:tabs>
        <w:ind w:left="644"/>
        <w:jc w:val="both"/>
        <w:rPr>
          <w:rFonts w:asciiTheme="minorHAnsi" w:hAnsiTheme="minorHAnsi" w:cstheme="minorHAnsi"/>
          <w:lang w:eastAsia="cs-CZ"/>
        </w:rPr>
      </w:pPr>
    </w:p>
    <w:p w14:paraId="6B0F0ADD" w14:textId="7E80693C" w:rsidR="00FB242C" w:rsidRPr="00C15EB3" w:rsidRDefault="00FB242C" w:rsidP="00FB242C">
      <w:pPr>
        <w:pStyle w:val="Odsekzoznamu"/>
        <w:tabs>
          <w:tab w:val="left" w:pos="7088"/>
        </w:tabs>
        <w:ind w:left="426"/>
        <w:jc w:val="both"/>
        <w:rPr>
          <w:rFonts w:asciiTheme="minorHAnsi" w:hAnsiTheme="minorHAnsi" w:cstheme="minorHAnsi"/>
          <w:lang w:eastAsia="cs-CZ"/>
        </w:rPr>
      </w:pPr>
      <w:r w:rsidRPr="00C15EB3">
        <w:rPr>
          <w:rFonts w:asciiTheme="minorHAnsi" w:hAnsiTheme="minorHAnsi" w:cstheme="minorHAnsi"/>
          <w:lang w:eastAsia="cs-CZ"/>
        </w:rPr>
        <w:t xml:space="preserve">Zhotoviteľ </w:t>
      </w:r>
      <w:r w:rsidR="00273C32">
        <w:rPr>
          <w:rFonts w:asciiTheme="minorHAnsi" w:hAnsiTheme="minorHAnsi" w:cstheme="minorHAnsi"/>
          <w:lang w:eastAsia="cs-CZ"/>
        </w:rPr>
        <w:t>je</w:t>
      </w:r>
      <w:r w:rsidRPr="00C15EB3">
        <w:rPr>
          <w:rFonts w:asciiTheme="minorHAnsi" w:hAnsiTheme="minorHAnsi" w:cstheme="minorHAnsi"/>
          <w:lang w:eastAsia="cs-CZ"/>
        </w:rPr>
        <w:t xml:space="preserve"> </w:t>
      </w:r>
      <w:r w:rsidR="00273C32">
        <w:rPr>
          <w:rFonts w:asciiTheme="minorHAnsi" w:hAnsiTheme="minorHAnsi" w:cstheme="minorHAnsi"/>
          <w:lang w:eastAsia="cs-CZ"/>
        </w:rPr>
        <w:t>povinný vo faktúre</w:t>
      </w:r>
      <w:r w:rsidRPr="00C15EB3">
        <w:rPr>
          <w:rFonts w:asciiTheme="minorHAnsi" w:hAnsiTheme="minorHAnsi" w:cstheme="minorHAnsi"/>
          <w:lang w:eastAsia="cs-CZ"/>
        </w:rPr>
        <w:t xml:space="preserve"> </w:t>
      </w:r>
      <w:r w:rsidR="007F7F2D">
        <w:rPr>
          <w:rFonts w:asciiTheme="minorHAnsi" w:hAnsiTheme="minorHAnsi" w:cstheme="minorHAnsi"/>
          <w:lang w:eastAsia="cs-CZ"/>
        </w:rPr>
        <w:t xml:space="preserve">uviesť </w:t>
      </w:r>
      <w:r w:rsidRPr="00C15EB3">
        <w:rPr>
          <w:rFonts w:asciiTheme="minorHAnsi" w:hAnsiTheme="minorHAnsi" w:cstheme="minorHAnsi"/>
          <w:lang w:eastAsia="cs-CZ"/>
        </w:rPr>
        <w:t xml:space="preserve">aj nasledovné </w:t>
      </w:r>
      <w:r w:rsidR="004A3331">
        <w:rPr>
          <w:rFonts w:asciiTheme="minorHAnsi" w:hAnsiTheme="minorHAnsi" w:cstheme="minorHAnsi"/>
          <w:lang w:eastAsia="cs-CZ"/>
        </w:rPr>
        <w:t>údaje</w:t>
      </w:r>
      <w:r w:rsidRPr="00C15EB3">
        <w:rPr>
          <w:rFonts w:asciiTheme="minorHAnsi" w:hAnsiTheme="minorHAnsi" w:cstheme="minorHAnsi"/>
          <w:lang w:eastAsia="cs-CZ"/>
        </w:rPr>
        <w:t>:</w:t>
      </w:r>
    </w:p>
    <w:p w14:paraId="3B20A271" w14:textId="1A2FB393" w:rsidR="00FB242C" w:rsidRPr="004D4214" w:rsidRDefault="00FB242C" w:rsidP="00FB242C">
      <w:pPr>
        <w:pStyle w:val="Odsekzoznamu"/>
        <w:autoSpaceDE w:val="0"/>
        <w:autoSpaceDN w:val="0"/>
        <w:adjustRightInd w:val="0"/>
        <w:ind w:left="4248" w:hanging="3822"/>
        <w:jc w:val="both"/>
        <w:rPr>
          <w:rFonts w:asciiTheme="minorHAnsi" w:hAnsiTheme="minorHAnsi" w:cstheme="minorHAnsi"/>
          <w:color w:val="000000" w:themeColor="text1"/>
        </w:rPr>
      </w:pPr>
      <w:r w:rsidRPr="0044103D">
        <w:rPr>
          <w:rFonts w:asciiTheme="minorHAnsi" w:hAnsiTheme="minorHAnsi" w:cstheme="minorHAnsi"/>
        </w:rPr>
        <w:t>Názov projektu:</w:t>
      </w:r>
      <w:r w:rsidRPr="0044103D">
        <w:rPr>
          <w:rFonts w:asciiTheme="minorHAnsi" w:hAnsiTheme="minorHAnsi" w:cstheme="minorHAnsi"/>
        </w:rPr>
        <w:tab/>
      </w:r>
      <w:r w:rsidR="005F3348" w:rsidRPr="00805F15">
        <w:rPr>
          <w:rFonts w:asciiTheme="minorHAnsi" w:hAnsiTheme="minorHAnsi" w:cstheme="minorHAnsi"/>
          <w:bCs/>
        </w:rPr>
        <w:t>Stredná odborná škola -</w:t>
      </w:r>
      <w:r w:rsidR="005F3348" w:rsidRPr="004D4214">
        <w:rPr>
          <w:rFonts w:asciiTheme="minorHAnsi" w:hAnsiTheme="minorHAnsi" w:cstheme="minorHAnsi"/>
          <w:bCs/>
        </w:rPr>
        <w:t>- Szakközépiskola Tornaľa – modernizácia odborného vzdelávania</w:t>
      </w:r>
    </w:p>
    <w:p w14:paraId="6E04A117" w14:textId="3C7F014E" w:rsidR="00FB242C" w:rsidRPr="004D4214" w:rsidRDefault="00FB242C" w:rsidP="00FB242C">
      <w:pPr>
        <w:pStyle w:val="Odsekzoznamu"/>
        <w:autoSpaceDE w:val="0"/>
        <w:autoSpaceDN w:val="0"/>
        <w:adjustRightInd w:val="0"/>
        <w:ind w:left="426"/>
        <w:jc w:val="both"/>
        <w:rPr>
          <w:rFonts w:asciiTheme="minorHAnsi" w:hAnsiTheme="minorHAnsi" w:cstheme="minorHAnsi"/>
          <w:color w:val="000000" w:themeColor="text1"/>
        </w:rPr>
      </w:pPr>
      <w:r w:rsidRPr="004D4214">
        <w:rPr>
          <w:rFonts w:asciiTheme="minorHAnsi" w:hAnsiTheme="minorHAnsi" w:cstheme="minorHAnsi"/>
          <w:color w:val="000000" w:themeColor="text1"/>
        </w:rPr>
        <w:t xml:space="preserve">Kód </w:t>
      </w:r>
      <w:r w:rsidRPr="004D4214">
        <w:rPr>
          <w:rFonts w:asciiTheme="minorHAnsi" w:hAnsiTheme="minorHAnsi" w:cstheme="minorHAnsi"/>
        </w:rPr>
        <w:t>projektu v IT</w:t>
      </w:r>
      <w:r w:rsidRPr="004D4214">
        <w:rPr>
          <w:rFonts w:asciiTheme="minorHAnsi" w:hAnsiTheme="minorHAnsi" w:cstheme="minorHAnsi"/>
          <w:color w:val="000000" w:themeColor="text1"/>
        </w:rPr>
        <w:t>MS20</w:t>
      </w:r>
      <w:r w:rsidR="005F3348" w:rsidRPr="004D4214">
        <w:rPr>
          <w:rFonts w:asciiTheme="minorHAnsi" w:hAnsiTheme="minorHAnsi" w:cstheme="minorHAnsi"/>
          <w:color w:val="000000" w:themeColor="text1"/>
        </w:rPr>
        <w:t>21+</w:t>
      </w:r>
      <w:r w:rsidRPr="004D4214">
        <w:rPr>
          <w:rFonts w:asciiTheme="minorHAnsi" w:hAnsiTheme="minorHAnsi" w:cstheme="minorHAnsi"/>
          <w:color w:val="000000" w:themeColor="text1"/>
        </w:rPr>
        <w:t>:</w:t>
      </w:r>
      <w:r w:rsidRPr="004D4214">
        <w:rPr>
          <w:rFonts w:asciiTheme="minorHAnsi" w:hAnsiTheme="minorHAnsi" w:cstheme="minorHAnsi"/>
          <w:color w:val="000000" w:themeColor="text1"/>
        </w:rPr>
        <w:tab/>
      </w:r>
      <w:r w:rsidRPr="004D4214">
        <w:rPr>
          <w:rFonts w:asciiTheme="minorHAnsi" w:hAnsiTheme="minorHAnsi" w:cstheme="minorHAnsi"/>
          <w:color w:val="000000" w:themeColor="text1"/>
        </w:rPr>
        <w:tab/>
      </w:r>
      <w:r w:rsidR="005F3348" w:rsidRPr="00805F15">
        <w:rPr>
          <w:rFonts w:asciiTheme="minorHAnsi" w:hAnsiTheme="minorHAnsi" w:cstheme="minorHAnsi"/>
        </w:rPr>
        <w:t xml:space="preserve">NFP401801A296 </w:t>
      </w:r>
      <w:r w:rsidRPr="00805F15">
        <w:rPr>
          <w:rFonts w:asciiTheme="minorHAnsi" w:hAnsiTheme="minorHAnsi" w:cstheme="minorHAnsi"/>
        </w:rPr>
        <w:t>(upraví sa po schválení projektu)</w:t>
      </w:r>
    </w:p>
    <w:p w14:paraId="42A4D99B" w14:textId="6D47A2F7" w:rsidR="00FB242C" w:rsidRPr="0044103D" w:rsidRDefault="00FB242C" w:rsidP="00FB242C">
      <w:pPr>
        <w:pStyle w:val="Odsekzoznamu"/>
        <w:autoSpaceDE w:val="0"/>
        <w:autoSpaceDN w:val="0"/>
        <w:adjustRightInd w:val="0"/>
        <w:ind w:left="426"/>
        <w:jc w:val="both"/>
        <w:rPr>
          <w:rFonts w:asciiTheme="minorHAnsi" w:hAnsiTheme="minorHAnsi" w:cstheme="minorHAnsi"/>
        </w:rPr>
      </w:pPr>
      <w:r w:rsidRPr="004D4214">
        <w:rPr>
          <w:rFonts w:asciiTheme="minorHAnsi" w:hAnsiTheme="minorHAnsi" w:cstheme="minorHAnsi"/>
        </w:rPr>
        <w:t xml:space="preserve">Kód výzvy: </w:t>
      </w:r>
      <w:r w:rsidRPr="004D4214">
        <w:rPr>
          <w:rFonts w:asciiTheme="minorHAnsi" w:hAnsiTheme="minorHAnsi" w:cstheme="minorHAnsi"/>
        </w:rPr>
        <w:tab/>
      </w:r>
      <w:r w:rsidRPr="004D4214">
        <w:rPr>
          <w:rFonts w:asciiTheme="minorHAnsi" w:hAnsiTheme="minorHAnsi" w:cstheme="minorHAnsi"/>
        </w:rPr>
        <w:tab/>
      </w:r>
      <w:r w:rsidRPr="004D4214">
        <w:rPr>
          <w:rFonts w:asciiTheme="minorHAnsi" w:hAnsiTheme="minorHAnsi" w:cstheme="minorHAnsi"/>
        </w:rPr>
        <w:tab/>
      </w:r>
      <w:r w:rsidRPr="004D4214">
        <w:rPr>
          <w:rFonts w:asciiTheme="minorHAnsi" w:hAnsiTheme="minorHAnsi" w:cstheme="minorHAnsi"/>
        </w:rPr>
        <w:tab/>
      </w:r>
      <w:r w:rsidRPr="004D4214">
        <w:rPr>
          <w:rFonts w:asciiTheme="minorHAnsi" w:hAnsiTheme="minorHAnsi" w:cstheme="minorHAnsi"/>
        </w:rPr>
        <w:tab/>
      </w:r>
      <w:r w:rsidR="00F261EA" w:rsidRPr="00805F15">
        <w:rPr>
          <w:rFonts w:asciiTheme="minorHAnsi" w:hAnsiTheme="minorHAnsi" w:cstheme="minorHAnsi"/>
        </w:rPr>
        <w:t>PSK-MIRRI-001-2023-DV-FST</w:t>
      </w:r>
    </w:p>
    <w:p w14:paraId="493CD8AA" w14:textId="0586745C" w:rsidR="00FB242C" w:rsidRDefault="00FB242C" w:rsidP="00FB242C">
      <w:pPr>
        <w:pStyle w:val="Odsekzoznamu"/>
        <w:autoSpaceDE w:val="0"/>
        <w:autoSpaceDN w:val="0"/>
        <w:adjustRightInd w:val="0"/>
        <w:ind w:left="426"/>
        <w:jc w:val="both"/>
        <w:rPr>
          <w:rFonts w:asciiTheme="minorHAnsi" w:hAnsiTheme="minorHAnsi" w:cstheme="minorHAnsi"/>
        </w:rPr>
      </w:pPr>
      <w:r w:rsidRPr="0044103D">
        <w:rPr>
          <w:rFonts w:asciiTheme="minorHAnsi" w:hAnsiTheme="minorHAnsi" w:cstheme="minorHAnsi"/>
        </w:rPr>
        <w:t>Číslo zmluvy o NFP:</w:t>
      </w:r>
      <w:r w:rsidRPr="0044103D">
        <w:rPr>
          <w:rFonts w:asciiTheme="minorHAnsi" w:hAnsiTheme="minorHAnsi" w:cstheme="minorHAnsi"/>
        </w:rPr>
        <w:tab/>
      </w:r>
      <w:r w:rsidRPr="0044103D">
        <w:rPr>
          <w:rFonts w:asciiTheme="minorHAnsi" w:hAnsiTheme="minorHAnsi" w:cstheme="minorHAnsi"/>
        </w:rPr>
        <w:tab/>
      </w:r>
      <w:r w:rsidR="009446F7">
        <w:rPr>
          <w:rFonts w:asciiTheme="minorHAnsi" w:hAnsiTheme="minorHAnsi" w:cstheme="minorHAnsi"/>
        </w:rPr>
        <w:tab/>
      </w:r>
      <w:r w:rsidRPr="00EC715D">
        <w:rPr>
          <w:rFonts w:asciiTheme="minorHAnsi" w:hAnsiTheme="minorHAnsi" w:cstheme="minorHAnsi"/>
          <w:highlight w:val="yellow"/>
        </w:rPr>
        <w:t>uvedie sa po schválení projektu</w:t>
      </w:r>
    </w:p>
    <w:bookmarkEnd w:id="8"/>
    <w:p w14:paraId="7D3C4267" w14:textId="77408CBB" w:rsidR="001E66FD" w:rsidRDefault="001E66FD" w:rsidP="00580CC9">
      <w:pPr>
        <w:pStyle w:val="Odsekzoznamu"/>
        <w:tabs>
          <w:tab w:val="left" w:pos="426"/>
        </w:tabs>
        <w:autoSpaceDE w:val="0"/>
        <w:autoSpaceDN w:val="0"/>
        <w:adjustRightInd w:val="0"/>
        <w:spacing w:after="240"/>
        <w:ind w:left="0"/>
        <w:jc w:val="both"/>
        <w:rPr>
          <w:rFonts w:asciiTheme="minorHAnsi" w:hAnsiTheme="minorHAnsi" w:cstheme="minorHAnsi"/>
          <w:color w:val="000000"/>
        </w:rPr>
      </w:pPr>
    </w:p>
    <w:p w14:paraId="0BCC54CB" w14:textId="21C287C5" w:rsidR="001E66FD" w:rsidRDefault="004A3331"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Ak</w:t>
      </w:r>
      <w:r w:rsidR="001E66FD">
        <w:rPr>
          <w:rFonts w:asciiTheme="minorHAnsi" w:hAnsiTheme="minorHAnsi" w:cstheme="minorHAnsi"/>
        </w:rPr>
        <w:t xml:space="preserve"> faktúra nebude obsahovať </w:t>
      </w:r>
      <w:r>
        <w:rPr>
          <w:rFonts w:asciiTheme="minorHAnsi" w:hAnsiTheme="minorHAnsi" w:cstheme="minorHAnsi"/>
        </w:rPr>
        <w:t>údaje</w:t>
      </w:r>
      <w:r w:rsidR="00066184">
        <w:rPr>
          <w:rFonts w:asciiTheme="minorHAnsi" w:hAnsiTheme="minorHAnsi" w:cstheme="minorHAnsi"/>
        </w:rPr>
        <w:t>, náležitosti</w:t>
      </w:r>
      <w:r w:rsidR="00394430">
        <w:rPr>
          <w:rFonts w:asciiTheme="minorHAnsi" w:hAnsiTheme="minorHAnsi" w:cstheme="minorHAnsi"/>
        </w:rPr>
        <w:t>, alebo prílohy</w:t>
      </w:r>
      <w:r>
        <w:rPr>
          <w:rFonts w:asciiTheme="minorHAnsi" w:hAnsiTheme="minorHAnsi" w:cstheme="minorHAnsi"/>
        </w:rPr>
        <w:t xml:space="preserve"> </w:t>
      </w:r>
      <w:r w:rsidR="00394430">
        <w:rPr>
          <w:rFonts w:asciiTheme="minorHAnsi" w:hAnsiTheme="minorHAnsi" w:cstheme="minorHAnsi"/>
        </w:rPr>
        <w:t xml:space="preserve">dohodnuté </w:t>
      </w:r>
      <w:r w:rsidR="001E66FD">
        <w:rPr>
          <w:rFonts w:asciiTheme="minorHAnsi" w:hAnsiTheme="minorHAnsi" w:cstheme="minorHAnsi"/>
        </w:rPr>
        <w:t>v tejto Zmluve, objednávateľ bude oprávnený takto vystavenú faktúru vrátiť zhotoviteľovi na</w:t>
      </w:r>
      <w:r w:rsidR="00394430">
        <w:rPr>
          <w:rFonts w:asciiTheme="minorHAnsi" w:hAnsiTheme="minorHAnsi" w:cstheme="minorHAnsi"/>
        </w:rPr>
        <w:t xml:space="preserve"> opravu alebo</w:t>
      </w:r>
      <w:r w:rsidR="001E66FD">
        <w:rPr>
          <w:rFonts w:asciiTheme="minorHAnsi" w:hAnsiTheme="minorHAnsi" w:cstheme="minorHAnsi"/>
        </w:rPr>
        <w:t xml:space="preserve"> doplnenie. V takom prípade začne lehota splatnosti </w:t>
      </w:r>
      <w:r w:rsidR="00D81B6C">
        <w:rPr>
          <w:rFonts w:asciiTheme="minorHAnsi" w:hAnsiTheme="minorHAnsi" w:cstheme="minorHAnsi"/>
        </w:rPr>
        <w:t xml:space="preserve">faktúry </w:t>
      </w:r>
      <w:r w:rsidR="001E66FD">
        <w:rPr>
          <w:rFonts w:asciiTheme="minorHAnsi" w:hAnsiTheme="minorHAnsi" w:cstheme="minorHAnsi"/>
        </w:rPr>
        <w:t xml:space="preserve">plynúť </w:t>
      </w:r>
      <w:r w:rsidR="001C6112">
        <w:rPr>
          <w:rFonts w:asciiTheme="minorHAnsi" w:hAnsiTheme="minorHAnsi" w:cstheme="minorHAnsi"/>
        </w:rPr>
        <w:t>až odo dňa doručenia</w:t>
      </w:r>
      <w:r w:rsidR="001E66FD">
        <w:rPr>
          <w:rFonts w:asciiTheme="minorHAnsi" w:hAnsiTheme="minorHAnsi" w:cstheme="minorHAnsi"/>
        </w:rPr>
        <w:t xml:space="preserve"> opravenej faktúry objednávateľovi. </w:t>
      </w:r>
    </w:p>
    <w:p w14:paraId="2B7ABFFB" w14:textId="119CF2A2" w:rsidR="001E66FD" w:rsidRDefault="00FE3DDE"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lastRenderedPageBreak/>
        <w:t>A</w:t>
      </w:r>
      <w:r w:rsidR="001E66FD">
        <w:rPr>
          <w:rFonts w:asciiTheme="minorHAnsi" w:hAnsiTheme="minorHAnsi" w:cstheme="minorHAnsi"/>
        </w:rPr>
        <w:t xml:space="preserve">k bude zhotoviteľ </w:t>
      </w:r>
      <w:r w:rsidR="007A10E6">
        <w:rPr>
          <w:rFonts w:asciiTheme="minorHAnsi" w:hAnsiTheme="minorHAnsi" w:cstheme="minorHAnsi"/>
        </w:rPr>
        <w:t xml:space="preserve">v zmysle § 69 ods. 15 </w:t>
      </w:r>
      <w:r w:rsidR="007A10E6" w:rsidRPr="00753E1A">
        <w:rPr>
          <w:rFonts w:asciiTheme="minorHAnsi" w:hAnsiTheme="minorHAnsi" w:cstheme="minorHAnsi"/>
        </w:rPr>
        <w:t xml:space="preserve">zákona č. 222/2004 Z. z. o dani z pridanej hodnoty v znení neskorších predpisov (ďalej </w:t>
      </w:r>
      <w:r w:rsidR="007A10E6">
        <w:rPr>
          <w:rFonts w:asciiTheme="minorHAnsi" w:hAnsiTheme="minorHAnsi" w:cstheme="minorHAnsi"/>
        </w:rPr>
        <w:t xml:space="preserve">len </w:t>
      </w:r>
      <w:r w:rsidR="007A10E6" w:rsidRPr="00753E1A">
        <w:rPr>
          <w:rFonts w:asciiTheme="minorHAnsi" w:hAnsiTheme="minorHAnsi" w:cstheme="minorHAnsi"/>
        </w:rPr>
        <w:t>ako „</w:t>
      </w:r>
      <w:r w:rsidR="007A10E6" w:rsidRPr="00A42BB8">
        <w:rPr>
          <w:rFonts w:asciiTheme="minorHAnsi" w:hAnsiTheme="minorHAnsi" w:cstheme="minorHAnsi"/>
          <w:b/>
          <w:bCs/>
        </w:rPr>
        <w:t>zákon o DPH</w:t>
      </w:r>
      <w:r w:rsidR="007A10E6" w:rsidRPr="00753E1A">
        <w:rPr>
          <w:rFonts w:asciiTheme="minorHAnsi" w:hAnsiTheme="minorHAnsi" w:cstheme="minorHAnsi"/>
        </w:rPr>
        <w:t>“)</w:t>
      </w:r>
      <w:r w:rsidR="007A10E6">
        <w:rPr>
          <w:rFonts w:asciiTheme="minorHAnsi" w:hAnsiTheme="minorHAnsi" w:cstheme="minorHAnsi"/>
        </w:rPr>
        <w:t xml:space="preserve"> </w:t>
      </w:r>
      <w:r w:rsidR="001E66FD">
        <w:rPr>
          <w:rFonts w:asciiTheme="minorHAnsi" w:hAnsiTheme="minorHAnsi" w:cstheme="minorHAnsi"/>
        </w:rPr>
        <w:t xml:space="preserve">zverejnený v zozname platiteľov dane z pridanej hodnoty, u ktorých nastali dôvody na zrušenie registrácie v zmysle § 81 ods. </w:t>
      </w:r>
      <w:r w:rsidR="00D56B86">
        <w:rPr>
          <w:rFonts w:asciiTheme="minorHAnsi" w:hAnsiTheme="minorHAnsi" w:cstheme="minorHAnsi"/>
        </w:rPr>
        <w:t>3</w:t>
      </w:r>
      <w:r w:rsidR="001E66FD">
        <w:rPr>
          <w:rFonts w:asciiTheme="minorHAnsi" w:hAnsiTheme="minorHAnsi" w:cstheme="minorHAnsi"/>
        </w:rPr>
        <w:t xml:space="preserve"> písm. b) zákona o DPH vedenom Finančným riaditeľstvom Slovenskej republiky, je objednávateľ oprávnený </w:t>
      </w:r>
      <w:r w:rsidR="00A77963">
        <w:rPr>
          <w:rFonts w:asciiTheme="minorHAnsi" w:hAnsiTheme="minorHAnsi" w:cstheme="minorHAnsi"/>
        </w:rPr>
        <w:t xml:space="preserve">po zverejnení </w:t>
      </w:r>
      <w:r w:rsidR="001E66FD">
        <w:rPr>
          <w:rFonts w:asciiTheme="minorHAnsi" w:hAnsiTheme="minorHAnsi" w:cstheme="minorHAnsi"/>
        </w:rPr>
        <w:t xml:space="preserve">zhotoviteľa v takomto zozname zadržať sumu vo výške zodpovedajúcej </w:t>
      </w:r>
      <w:r w:rsidR="00965E84">
        <w:rPr>
          <w:rFonts w:asciiTheme="minorHAnsi" w:hAnsiTheme="minorHAnsi" w:cstheme="minorHAnsi"/>
        </w:rPr>
        <w:t>dani z pridanej hodnoty</w:t>
      </w:r>
      <w:r w:rsidR="001E66FD">
        <w:rPr>
          <w:rFonts w:asciiTheme="minorHAnsi" w:hAnsiTheme="minorHAnsi" w:cstheme="minorHAnsi"/>
        </w:rPr>
        <w:t xml:space="preserve"> </w:t>
      </w:r>
      <w:r w:rsidR="00AC14FE">
        <w:rPr>
          <w:rFonts w:asciiTheme="minorHAnsi" w:hAnsiTheme="minorHAnsi" w:cstheme="minorHAnsi"/>
        </w:rPr>
        <w:t xml:space="preserve">za ktorú má v zmysle </w:t>
      </w:r>
      <w:r w:rsidR="00AC14FE" w:rsidRPr="00753E1A">
        <w:rPr>
          <w:rFonts w:asciiTheme="minorHAnsi" w:hAnsiTheme="minorHAnsi" w:cstheme="minorHAnsi"/>
        </w:rPr>
        <w:t>§ 69b zákona o</w:t>
      </w:r>
      <w:r w:rsidR="00AC14FE">
        <w:rPr>
          <w:rFonts w:asciiTheme="minorHAnsi" w:hAnsiTheme="minorHAnsi" w:cstheme="minorHAnsi"/>
        </w:rPr>
        <w:t> </w:t>
      </w:r>
      <w:r w:rsidR="00AC14FE" w:rsidRPr="00753E1A">
        <w:rPr>
          <w:rFonts w:asciiTheme="minorHAnsi" w:hAnsiTheme="minorHAnsi" w:cstheme="minorHAnsi"/>
        </w:rPr>
        <w:t>DPH</w:t>
      </w:r>
      <w:r w:rsidR="00AC14FE">
        <w:rPr>
          <w:rFonts w:asciiTheme="minorHAnsi" w:hAnsiTheme="minorHAnsi" w:cstheme="minorHAnsi"/>
        </w:rPr>
        <w:t xml:space="preserve"> ručiť objednávateľ</w:t>
      </w:r>
      <w:r w:rsidR="001E66FD">
        <w:rPr>
          <w:rFonts w:asciiTheme="minorHAnsi" w:hAnsiTheme="minorHAnsi" w:cstheme="minorHAnsi"/>
        </w:rPr>
        <w:t xml:space="preserve">. Takto zadržaná suma bude buď </w:t>
      </w:r>
      <w:r w:rsidR="00382520">
        <w:rPr>
          <w:rFonts w:asciiTheme="minorHAnsi" w:hAnsiTheme="minorHAnsi" w:cstheme="minorHAnsi"/>
        </w:rPr>
        <w:t xml:space="preserve">objednávateľom </w:t>
      </w:r>
      <w:r w:rsidR="001E66FD">
        <w:rPr>
          <w:rFonts w:asciiTheme="minorHAnsi" w:hAnsiTheme="minorHAnsi" w:cstheme="minorHAnsi"/>
        </w:rPr>
        <w:t>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425CAF81"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preukázania skutočnosti, že zhotoviteľ nie je uvedený v zozname platiteľov dane z pridanej hodnoty, u ktorých nastali dôvody na zrušenie registrácie v zmysle § 81 ods. </w:t>
      </w:r>
      <w:r w:rsidR="00306200">
        <w:rPr>
          <w:rFonts w:asciiTheme="minorHAnsi" w:hAnsiTheme="minorHAnsi" w:cstheme="minorHAnsi"/>
          <w:color w:val="auto"/>
          <w:sz w:val="22"/>
          <w:szCs w:val="22"/>
          <w:lang w:eastAsia="en-US"/>
        </w:rPr>
        <w:t>3</w:t>
      </w:r>
      <w:r>
        <w:rPr>
          <w:rFonts w:asciiTheme="minorHAnsi" w:hAnsiTheme="minorHAnsi" w:cstheme="minorHAnsi"/>
          <w:color w:val="auto"/>
          <w:sz w:val="22"/>
          <w:szCs w:val="22"/>
          <w:lang w:eastAsia="en-US"/>
        </w:rPr>
        <w:t xml:space="preserve">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50123B">
      <w:pPr>
        <w:pStyle w:val="Odsekzoznamu"/>
        <w:numPr>
          <w:ilvl w:val="0"/>
          <w:numId w:val="5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50123B">
      <w:pPr>
        <w:pStyle w:val="Odsekzoznamu"/>
        <w:numPr>
          <w:ilvl w:val="0"/>
          <w:numId w:val="50"/>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F6628F3" w14:textId="77777777" w:rsidR="001E66FD" w:rsidRDefault="001E66FD" w:rsidP="00E6145C">
      <w:pPr>
        <w:pStyle w:val="Default"/>
        <w:rPr>
          <w:rFonts w:asciiTheme="minorHAnsi" w:hAnsiTheme="minorHAnsi" w:cstheme="minorHAnsi"/>
          <w:b/>
          <w:bCs/>
          <w:color w:val="auto"/>
          <w:sz w:val="22"/>
          <w:szCs w:val="22"/>
        </w:rPr>
      </w:pPr>
    </w:p>
    <w:p w14:paraId="2D3DAED2" w14:textId="4F65045A"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1B0528E8" w14:textId="77777777" w:rsidR="001E66FD" w:rsidRPr="00530731" w:rsidRDefault="001E66FD" w:rsidP="00277C17">
      <w:pPr>
        <w:pStyle w:val="Default"/>
        <w:numPr>
          <w:ilvl w:val="0"/>
          <w:numId w:val="7"/>
        </w:numPr>
        <w:tabs>
          <w:tab w:val="left" w:pos="426"/>
        </w:tabs>
        <w:spacing w:after="240"/>
        <w:ind w:left="0" w:firstLine="0"/>
        <w:jc w:val="both"/>
        <w:rPr>
          <w:rFonts w:asciiTheme="minorHAnsi" w:hAnsiTheme="minorHAnsi" w:cstheme="minorHAnsi"/>
          <w:bCs/>
          <w:sz w:val="22"/>
          <w:szCs w:val="22"/>
          <w:shd w:val="clear" w:color="auto" w:fill="FFFFFF"/>
        </w:rPr>
      </w:pPr>
      <w:r w:rsidRPr="00530731">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A61EBB3" w:rsidR="001E66FD" w:rsidRDefault="006B0D28"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296144">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3FC578B3" w:rsidR="001E66FD" w:rsidRDefault="00E75815"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1E66FD">
        <w:rPr>
          <w:rFonts w:asciiTheme="minorHAnsi" w:hAnsiTheme="minorHAnsi" w:cstheme="minorHAnsi"/>
          <w:color w:val="auto"/>
          <w:sz w:val="22"/>
          <w:szCs w:val="22"/>
        </w:rPr>
        <w:t>ovoleni</w:t>
      </w:r>
      <w:r w:rsidR="009D76F3">
        <w:rPr>
          <w:rFonts w:asciiTheme="minorHAnsi" w:hAnsiTheme="minorHAnsi" w:cstheme="minorHAnsi"/>
          <w:color w:val="auto"/>
          <w:sz w:val="22"/>
          <w:szCs w:val="22"/>
        </w:rPr>
        <w:t>e</w:t>
      </w:r>
      <w:r w:rsidR="00296144">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29C29D3B"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850621">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85062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2CE28071"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850621">
        <w:rPr>
          <w:rFonts w:asciiTheme="minorHAnsi" w:hAnsiTheme="minorHAnsi" w:cstheme="minorHAnsi"/>
          <w:color w:val="auto"/>
          <w:sz w:val="22"/>
          <w:szCs w:val="22"/>
        </w:rPr>
        <w:t xml:space="preserve"> prevziať stavenisko.</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674FE3B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w:t>
      </w:r>
      <w:r w:rsidR="00850621">
        <w:rPr>
          <w:rFonts w:asciiTheme="minorHAnsi" w:hAnsiTheme="minorHAnsi" w:cstheme="minorHAnsi"/>
          <w:sz w:val="22"/>
          <w:szCs w:val="22"/>
        </w:rPr>
        <w:t>účinným na území Slovenskej republiky</w:t>
      </w:r>
      <w:r>
        <w:rPr>
          <w:rFonts w:asciiTheme="minorHAnsi" w:hAnsiTheme="minorHAnsi" w:cstheme="minorHAnsi"/>
          <w:sz w:val="22"/>
          <w:szCs w:val="22"/>
        </w:rPr>
        <w:t xml:space="preserve">. </w:t>
      </w:r>
    </w:p>
    <w:p w14:paraId="5FA1AAD8" w14:textId="2CBEEBEE"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7777CA">
        <w:rPr>
          <w:rFonts w:asciiTheme="minorHAnsi" w:hAnsiTheme="minorHAnsi" w:cstheme="minorHAnsi"/>
          <w:sz w:val="22"/>
          <w:szCs w:val="22"/>
        </w:rPr>
        <w:t>4</w:t>
      </w:r>
      <w:r>
        <w:rPr>
          <w:rFonts w:asciiTheme="minorHAnsi" w:hAnsiTheme="minorHAnsi" w:cstheme="minorHAnsi"/>
          <w:sz w:val="22"/>
          <w:szCs w:val="22"/>
        </w:rPr>
        <w:t xml:space="preserve">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7E79F85B" w:rsidR="001E66FD"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w:t>
      </w:r>
      <w:r w:rsidR="008124AB">
        <w:rPr>
          <w:rFonts w:asciiTheme="minorHAnsi" w:hAnsiTheme="minorHAnsi" w:cstheme="minorHAnsi"/>
          <w:sz w:val="22"/>
          <w:szCs w:val="22"/>
        </w:rPr>
        <w:t xml:space="preserve"> vady a iné</w:t>
      </w:r>
      <w:r>
        <w:rPr>
          <w:rFonts w:asciiTheme="minorHAnsi" w:hAnsiTheme="minorHAnsi" w:cstheme="minorHAnsi"/>
          <w:sz w:val="22"/>
          <w:szCs w:val="22"/>
        </w:rPr>
        <w:t xml:space="preserve"> nedostatky týchto materiálov a dodávok v celom rozsahu zodpovedá zhotoviteľ.</w:t>
      </w:r>
    </w:p>
    <w:p w14:paraId="31ED5EA6" w14:textId="77777777" w:rsidR="001E66FD" w:rsidRPr="00275AC1" w:rsidRDefault="001E66FD" w:rsidP="00792E21">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nie je oprávnený bez predchádzajúceho súhlasu objednávateľa poveriť realizáciou diela alebo </w:t>
      </w:r>
      <w:r w:rsidRPr="00275AC1">
        <w:rPr>
          <w:rFonts w:asciiTheme="minorHAnsi" w:hAnsiTheme="minorHAnsi" w:cstheme="minorHAnsi"/>
          <w:sz w:val="22"/>
          <w:szCs w:val="22"/>
        </w:rPr>
        <w:t>jeho časti tretiu osobu.</w:t>
      </w:r>
    </w:p>
    <w:p w14:paraId="7A54DDBE" w14:textId="77777777" w:rsidR="001E66FD" w:rsidRPr="00954686" w:rsidRDefault="001E66FD" w:rsidP="001E66FD">
      <w:pPr>
        <w:pStyle w:val="Textkomentra"/>
        <w:numPr>
          <w:ilvl w:val="0"/>
          <w:numId w:val="7"/>
        </w:numPr>
        <w:tabs>
          <w:tab w:val="left" w:pos="426"/>
        </w:tabs>
        <w:ind w:left="0" w:firstLine="0"/>
        <w:rPr>
          <w:rFonts w:cstheme="minorHAnsi"/>
          <w:sz w:val="22"/>
          <w:szCs w:val="22"/>
        </w:rPr>
      </w:pPr>
      <w:r w:rsidRPr="00275AC1">
        <w:rPr>
          <w:rFonts w:cstheme="minorHAnsi"/>
          <w:sz w:val="22"/>
          <w:szCs w:val="22"/>
        </w:rPr>
        <w:t xml:space="preserve">Zhotoviteľ je povinný najneskôr ku dňu prevzatia staveniska predložiť objednávateľovi:  </w:t>
      </w:r>
    </w:p>
    <w:p w14:paraId="24CBC141" w14:textId="77777777" w:rsidR="001E66FD" w:rsidRPr="00275AC1"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275AC1">
        <w:rPr>
          <w:rFonts w:asciiTheme="minorHAnsi" w:hAnsiTheme="minorHAnsi" w:cstheme="minorHAnsi"/>
          <w:color w:val="auto"/>
          <w:sz w:val="22"/>
          <w:szCs w:val="22"/>
        </w:rPr>
        <w:t xml:space="preserve">harmonogram prác </w:t>
      </w:r>
      <w:r w:rsidRPr="00275AC1">
        <w:rPr>
          <w:rFonts w:asciiTheme="minorHAnsi" w:hAnsiTheme="minorHAnsi" w:cstheme="minorHAnsi"/>
          <w:sz w:val="22"/>
          <w:szCs w:val="22"/>
        </w:rPr>
        <w:t>(príloha č. 3 tejto Zmluvy);</w:t>
      </w:r>
    </w:p>
    <w:p w14:paraId="19ED3D94" w14:textId="630DE882" w:rsidR="001E66FD" w:rsidRPr="00954686" w:rsidRDefault="001E66FD" w:rsidP="00954686">
      <w:pPr>
        <w:pStyle w:val="Default"/>
        <w:numPr>
          <w:ilvl w:val="1"/>
          <w:numId w:val="7"/>
        </w:numPr>
        <w:tabs>
          <w:tab w:val="left" w:pos="284"/>
          <w:tab w:val="left" w:pos="993"/>
        </w:tabs>
        <w:spacing w:after="240"/>
        <w:ind w:left="993" w:hanging="633"/>
        <w:jc w:val="both"/>
        <w:rPr>
          <w:rFonts w:cstheme="minorHAnsi"/>
        </w:rPr>
      </w:pPr>
      <w:r w:rsidRPr="00954686">
        <w:rPr>
          <w:rFonts w:asciiTheme="minorHAnsi" w:hAnsiTheme="minorHAnsi" w:cstheme="minorHAnsi"/>
          <w:sz w:val="22"/>
          <w:szCs w:val="22"/>
        </w:rPr>
        <w:t>kontrolný skúšobný plán.</w:t>
      </w:r>
    </w:p>
    <w:p w14:paraId="3D6017E1" w14:textId="0F8F4125" w:rsidR="001E66FD" w:rsidRDefault="001E66FD" w:rsidP="00954686">
      <w:pPr>
        <w:pStyle w:val="Odsekzoznamu"/>
        <w:numPr>
          <w:ilvl w:val="0"/>
          <w:numId w:val="7"/>
        </w:numPr>
        <w:tabs>
          <w:tab w:val="left" w:pos="426"/>
        </w:tabs>
        <w:spacing w:after="240"/>
        <w:ind w:left="0" w:firstLine="0"/>
        <w:contextualSpacing/>
        <w:jc w:val="both"/>
        <w:rPr>
          <w:rFonts w:asciiTheme="minorHAnsi" w:hAnsiTheme="minorHAnsi" w:cstheme="minorHAnsi"/>
        </w:rPr>
      </w:pPr>
      <w:r w:rsidRPr="00DA6A05">
        <w:rPr>
          <w:rFonts w:asciiTheme="minorHAnsi" w:hAnsiTheme="minorHAnsi" w:cstheme="minorHAnsi"/>
        </w:rPr>
        <w:t>Zhotoviteľ sa zaväzuje vyzvať objednávateľa na kontrolu všetkých prác na diele, ktoré majú byť zakryté alebo sa</w:t>
      </w:r>
      <w:r>
        <w:rPr>
          <w:rFonts w:asciiTheme="minorHAnsi" w:hAnsiTheme="minorHAnsi" w:cstheme="minorHAnsi"/>
        </w:rPr>
        <w:t xml:space="preserve"> stanú neprístupnými minimálne tri pracovné dni vopred. V prípade, ak je to vzhľadom na technologické podmienky vykonávania diela potrebné, vyzve zhotoviteľ objednávateľa na kontrolu prác na diele pred termínom uvedeným v predchádzajúcej vete. Zároveň je </w:t>
      </w:r>
      <w:r w:rsidRPr="00792E21">
        <w:rPr>
          <w:rFonts w:asciiTheme="minorHAnsi" w:hAnsiTheme="minorHAnsi" w:cstheme="minorHAnsi"/>
        </w:rPr>
        <w:t>zhotoviteľ</w:t>
      </w:r>
      <w:r>
        <w:rPr>
          <w:rFonts w:asciiTheme="minorHAnsi" w:hAnsiTheme="minorHAnsi" w:cstheme="minorHAnsi"/>
        </w:rPr>
        <w:t xml:space="preserve">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w:t>
      </w:r>
      <w:r w:rsidR="00301626">
        <w:rPr>
          <w:rFonts w:asciiTheme="minorHAnsi" w:hAnsiTheme="minorHAnsi" w:cstheme="minorHAnsi"/>
        </w:rPr>
        <w:t>/dozor</w:t>
      </w:r>
      <w:r>
        <w:rPr>
          <w:rFonts w:asciiTheme="minorHAnsi" w:hAnsiTheme="minorHAnsi" w:cstheme="minorHAnsi"/>
        </w:rPr>
        <w:t xml:space="preserve"> a stavebný dozor. </w:t>
      </w:r>
    </w:p>
    <w:p w14:paraId="2A80E6A9" w14:textId="77777777" w:rsidR="001E66FD" w:rsidRDefault="001E66FD" w:rsidP="001E66FD">
      <w:pPr>
        <w:pStyle w:val="Odsekzoznamu"/>
        <w:rPr>
          <w:rFonts w:asciiTheme="minorHAnsi" w:hAnsiTheme="minorHAnsi" w:cstheme="minorHAnsi"/>
        </w:rPr>
      </w:pPr>
    </w:p>
    <w:p w14:paraId="2E1DA5A8"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58A61C2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 objednávateľa a projektant - autorský dohľad</w:t>
      </w:r>
      <w:r w:rsidR="007A20AD">
        <w:rPr>
          <w:rFonts w:asciiTheme="minorHAnsi" w:hAnsiTheme="minorHAnsi" w:cstheme="minorHAnsi"/>
        </w:rPr>
        <w:t>/dozor</w:t>
      </w:r>
      <w:r>
        <w:rPr>
          <w:rFonts w:asciiTheme="minorHAnsi" w:hAnsiTheme="minorHAnsi" w:cstheme="minorHAnsi"/>
        </w:rPr>
        <w:t xml:space="preserve">. </w:t>
      </w:r>
    </w:p>
    <w:p w14:paraId="63A28960" w14:textId="77777777" w:rsidR="001E66FD" w:rsidRDefault="001E66FD" w:rsidP="001E66FD">
      <w:pPr>
        <w:pStyle w:val="Odsekzoznamu"/>
        <w:rPr>
          <w:rFonts w:asciiTheme="minorHAnsi" w:hAnsiTheme="minorHAnsi" w:cstheme="minorHAnsi"/>
        </w:rPr>
      </w:pPr>
    </w:p>
    <w:p w14:paraId="6D7D0469" w14:textId="0445462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w:t>
      </w:r>
      <w:r w:rsidR="00C15FFF">
        <w:rPr>
          <w:rFonts w:asciiTheme="minorHAnsi" w:hAnsiTheme="minorHAnsi" w:cstheme="minorHAnsi"/>
        </w:rPr>
        <w:t xml:space="preserve">vykonávania </w:t>
      </w:r>
      <w:r>
        <w:rPr>
          <w:rFonts w:asciiTheme="minorHAnsi" w:hAnsiTheme="minorHAnsi" w:cstheme="minorHAnsi"/>
        </w:rPr>
        <w:t>diela podľa tejto Zmluvy, najmä údaje o stavebných prácach na diele, o vykonaní štátneho stavebného dozoru, štátneho dozoru, dozoru projektanta nad vykonaním stavby/diela, autorského dohľadu</w:t>
      </w:r>
      <w:r w:rsidR="00875F88">
        <w:rPr>
          <w:rFonts w:asciiTheme="minorHAnsi" w:hAnsiTheme="minorHAnsi" w:cstheme="minorHAnsi"/>
        </w:rPr>
        <w:t>/dozoru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w:t>
      </w:r>
      <w:r>
        <w:rPr>
          <w:rFonts w:asciiTheme="minorHAnsi" w:hAnsiTheme="minorHAnsi" w:cstheme="minorHAnsi"/>
        </w:rPr>
        <w:lastRenderedPageBreak/>
        <w:t xml:space="preserve">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47A37D52"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w:t>
      </w:r>
      <w:r w:rsidR="00673D33">
        <w:rPr>
          <w:rFonts w:asciiTheme="minorHAnsi" w:hAnsiTheme="minorHAnsi" w:cstheme="minorHAnsi"/>
        </w:rPr>
        <w:t xml:space="preserve"> vykonávania</w:t>
      </w:r>
      <w:r>
        <w:rPr>
          <w:rFonts w:asciiTheme="minorHAnsi" w:hAnsiTheme="minorHAnsi" w:cstheme="minorHAnsi"/>
        </w:rPr>
        <w:t xml:space="preserve"> </w:t>
      </w:r>
      <w:r w:rsidR="00673D33">
        <w:rPr>
          <w:rFonts w:asciiTheme="minorHAnsi" w:hAnsiTheme="minorHAnsi" w:cstheme="minorHAnsi"/>
        </w:rPr>
        <w:t>(</w:t>
      </w:r>
      <w:r>
        <w:rPr>
          <w:rFonts w:asciiTheme="minorHAnsi" w:hAnsiTheme="minorHAnsi" w:cstheme="minorHAnsi"/>
        </w:rPr>
        <w:t>výstavby/realizácie</w:t>
      </w:r>
      <w:r w:rsidR="00673D33">
        <w:rPr>
          <w:rFonts w:asciiTheme="minorHAnsi" w:hAnsiTheme="minorHAnsi" w:cstheme="minorHAnsi"/>
        </w:rPr>
        <w:t>)</w:t>
      </w:r>
      <w:r>
        <w:rPr>
          <w:rFonts w:asciiTheme="minorHAnsi" w:hAnsiTheme="minorHAnsi" w:cstheme="minorHAnsi"/>
        </w:rPr>
        <w:t xml:space="preserv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Stavebný dozor za objednávateľa bude vykonávať: </w:t>
      </w:r>
      <w:r w:rsidRPr="00052F22">
        <w:rPr>
          <w:rFonts w:asciiTheme="minorHAnsi" w:hAnsiTheme="minorHAnsi" w:cstheme="minorHAnsi"/>
          <w:color w:val="auto"/>
          <w:sz w:val="22"/>
          <w:szCs w:val="22"/>
          <w:highlight w:val="yellow"/>
        </w:rPr>
        <w:t>................</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0E3C4AB6"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w:t>
      </w:r>
      <w:r w:rsidR="00FF6BD9">
        <w:rPr>
          <w:rFonts w:asciiTheme="minorHAnsi" w:hAnsiTheme="minorHAnsi" w:cstheme="minorHAnsi"/>
          <w:color w:val="auto"/>
          <w:sz w:val="22"/>
          <w:szCs w:val="22"/>
        </w:rPr>
        <w:t xml:space="preserve">v osobe </w:t>
      </w:r>
      <w:r>
        <w:rPr>
          <w:rFonts w:asciiTheme="minorHAnsi" w:hAnsiTheme="minorHAnsi" w:cstheme="minorHAnsi"/>
          <w:color w:val="auto"/>
          <w:sz w:val="22"/>
          <w:szCs w:val="22"/>
        </w:rPr>
        <w:t xml:space="preserve">stavbyvedúceho, zhotoviteľ je povinný oznámiť túto skutočnosť objednávateľovi bez zbytočného odkladu, najneskôr do troch 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46B3BDF5"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w:t>
      </w:r>
      <w:r w:rsidR="001E229C">
        <w:rPr>
          <w:rFonts w:asciiTheme="minorHAnsi" w:hAnsiTheme="minorHAnsi" w:cstheme="minorHAnsi"/>
          <w:color w:val="auto"/>
          <w:sz w:val="22"/>
          <w:szCs w:val="22"/>
        </w:rPr>
        <w:t>D</w:t>
      </w:r>
      <w:r>
        <w:rPr>
          <w:rFonts w:asciiTheme="minorHAnsi" w:hAnsiTheme="minorHAnsi" w:cstheme="minorHAnsi"/>
          <w:color w:val="auto"/>
          <w:sz w:val="22"/>
          <w:szCs w:val="22"/>
        </w:rPr>
        <w:t xml:space="preserve">okumentácie je zhotoviteľ oprávnený vykonať iba na základe záväzného stanoviska projektanta - autorského </w:t>
      </w:r>
      <w:r>
        <w:rPr>
          <w:rFonts w:asciiTheme="minorHAnsi" w:hAnsiTheme="minorHAnsi" w:cstheme="minorHAnsi"/>
        </w:rPr>
        <w:t>dohľadu</w:t>
      </w:r>
      <w:r w:rsidR="00B44FAF">
        <w:rPr>
          <w:rFonts w:asciiTheme="minorHAnsi" w:hAnsiTheme="minorHAnsi" w:cstheme="minorHAnsi"/>
        </w:rPr>
        <w:t>/dozoru</w:t>
      </w:r>
      <w:r>
        <w:rPr>
          <w:rFonts w:asciiTheme="minorHAnsi" w:hAnsiTheme="minorHAnsi" w:cstheme="minorHAnsi"/>
        </w:rPr>
        <w:t xml:space="preserve"> </w:t>
      </w:r>
      <w:r>
        <w:rPr>
          <w:rFonts w:asciiTheme="minorHAnsi" w:hAnsiTheme="minorHAnsi" w:cstheme="minorHAnsi"/>
          <w:color w:val="auto"/>
          <w:sz w:val="22"/>
          <w:szCs w:val="22"/>
        </w:rPr>
        <w:t xml:space="preserve">a stavebného dozoru a to tak, aby tieto zmeny nemali vplyv na cenu </w:t>
      </w:r>
      <w:r w:rsidR="00572290">
        <w:rPr>
          <w:rFonts w:asciiTheme="minorHAnsi" w:hAnsiTheme="minorHAnsi" w:cstheme="minorHAnsi"/>
          <w:color w:val="auto"/>
          <w:sz w:val="22"/>
          <w:szCs w:val="22"/>
        </w:rPr>
        <w:t xml:space="preserve">za </w:t>
      </w:r>
      <w:r>
        <w:rPr>
          <w:rFonts w:asciiTheme="minorHAnsi" w:hAnsiTheme="minorHAnsi" w:cstheme="minorHAnsi"/>
          <w:color w:val="auto"/>
          <w:sz w:val="22"/>
          <w:szCs w:val="22"/>
        </w:rPr>
        <w:t>diel</w:t>
      </w:r>
      <w:r w:rsidR="00572290">
        <w:rPr>
          <w:rFonts w:asciiTheme="minorHAnsi" w:hAnsiTheme="minorHAnsi" w:cstheme="minorHAnsi"/>
          <w:color w:val="auto"/>
          <w:sz w:val="22"/>
          <w:szCs w:val="22"/>
        </w:rPr>
        <w:t>o</w:t>
      </w:r>
      <w:r>
        <w:rPr>
          <w:rFonts w:asciiTheme="minorHAnsi" w:hAnsiTheme="minorHAnsi" w:cstheme="minorHAnsi"/>
          <w:color w:val="auto"/>
          <w:sz w:val="22"/>
          <w:szCs w:val="22"/>
        </w:rPr>
        <w:t>.</w:t>
      </w:r>
      <w:r w:rsidR="00114E7F">
        <w:rPr>
          <w:rFonts w:asciiTheme="minorHAnsi" w:hAnsiTheme="minorHAnsi" w:cstheme="minorHAnsi"/>
          <w:color w:val="auto"/>
          <w:sz w:val="22"/>
          <w:szCs w:val="22"/>
        </w:rPr>
        <w:t xml:space="preserve"> </w:t>
      </w:r>
      <w:r w:rsidR="00114E7F" w:rsidRPr="00B83483">
        <w:rPr>
          <w:rFonts w:asciiTheme="minorHAnsi" w:hAnsiTheme="minorHAnsi" w:cstheme="minorHAnsi"/>
          <w:color w:val="auto"/>
          <w:sz w:val="22"/>
          <w:szCs w:val="22"/>
        </w:rPr>
        <w:t>Tieto zmeny je nevyhnutné bezodkladne oznámiť objednávateľovi</w:t>
      </w:r>
      <w:r w:rsidR="00114E7F">
        <w:rPr>
          <w:rFonts w:asciiTheme="minorHAnsi" w:hAnsiTheme="minorHAnsi" w:cstheme="minorHAnsi"/>
          <w:color w:val="auto"/>
          <w:sz w:val="22"/>
          <w:szCs w:val="22"/>
        </w:rPr>
        <w:t>,</w:t>
      </w:r>
      <w:r w:rsidR="00114E7F" w:rsidRPr="00B83483">
        <w:rPr>
          <w:rFonts w:asciiTheme="minorHAnsi" w:hAnsiTheme="minorHAnsi" w:cstheme="minorHAnsi"/>
          <w:color w:val="auto"/>
          <w:sz w:val="22"/>
          <w:szCs w:val="22"/>
        </w:rPr>
        <w:t xml:space="preserve"> a to </w:t>
      </w:r>
      <w:r w:rsidR="00114E7F">
        <w:rPr>
          <w:rFonts w:asciiTheme="minorHAnsi" w:hAnsiTheme="minorHAnsi" w:cstheme="minorHAnsi"/>
          <w:color w:val="auto"/>
          <w:sz w:val="22"/>
          <w:szCs w:val="22"/>
        </w:rPr>
        <w:t xml:space="preserve">prostredníctvom elektronickej pošty </w:t>
      </w:r>
      <w:r w:rsidR="00114E7F" w:rsidRPr="00B83483">
        <w:rPr>
          <w:rFonts w:asciiTheme="minorHAnsi" w:hAnsiTheme="minorHAnsi" w:cstheme="minorHAnsi"/>
          <w:color w:val="auto"/>
          <w:sz w:val="22"/>
          <w:szCs w:val="22"/>
        </w:rPr>
        <w:t>na adresu uvedenú v článku IV od</w:t>
      </w:r>
      <w:r w:rsidR="00114E7F">
        <w:rPr>
          <w:rFonts w:asciiTheme="minorHAnsi" w:hAnsiTheme="minorHAnsi" w:cstheme="minorHAnsi"/>
          <w:color w:val="auto"/>
          <w:sz w:val="22"/>
          <w:szCs w:val="22"/>
        </w:rPr>
        <w:t>s.</w:t>
      </w:r>
      <w:r w:rsidR="00114E7F" w:rsidRPr="00B83483">
        <w:rPr>
          <w:rFonts w:asciiTheme="minorHAnsi" w:hAnsiTheme="minorHAnsi" w:cstheme="minorHAnsi"/>
          <w:color w:val="auto"/>
          <w:sz w:val="22"/>
          <w:szCs w:val="22"/>
        </w:rPr>
        <w:t xml:space="preserve"> 3 a</w:t>
      </w:r>
      <w:r w:rsidR="00114E7F">
        <w:rPr>
          <w:rFonts w:asciiTheme="minorHAnsi" w:hAnsiTheme="minorHAnsi" w:cstheme="minorHAnsi"/>
          <w:color w:val="auto"/>
          <w:sz w:val="22"/>
          <w:szCs w:val="22"/>
        </w:rPr>
        <w:t> </w:t>
      </w:r>
      <w:r w:rsidR="00114E7F" w:rsidRPr="00B83483">
        <w:rPr>
          <w:rFonts w:asciiTheme="minorHAnsi" w:hAnsiTheme="minorHAnsi" w:cstheme="minorHAnsi"/>
          <w:color w:val="auto"/>
          <w:sz w:val="22"/>
          <w:szCs w:val="22"/>
        </w:rPr>
        <w:t>musia byť ním odsúhlasené.</w:t>
      </w:r>
      <w:r w:rsidR="00114E7F" w:rsidRPr="00B96F80">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1EB3E3C"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4356EC">
        <w:rPr>
          <w:rFonts w:asciiTheme="minorHAnsi" w:hAnsiTheme="minorHAnsi" w:cstheme="minorHAnsi"/>
          <w:color w:val="auto"/>
          <w:sz w:val="22"/>
          <w:szCs w:val="22"/>
        </w:rPr>
        <w:t>osôb</w:t>
      </w:r>
      <w:r>
        <w:rPr>
          <w:rFonts w:asciiTheme="minorHAnsi" w:hAnsiTheme="minorHAnsi" w:cstheme="minorHAnsi"/>
          <w:color w:val="auto"/>
          <w:sz w:val="22"/>
          <w:szCs w:val="22"/>
        </w:rPr>
        <w:t>, ktoré bude zvolávať oprávnená osoba objednávateľa minimálne raz za 14 dní, resp. podľa osobitnej požiadavky</w:t>
      </w:r>
      <w:r w:rsidR="004356EC">
        <w:rPr>
          <w:rFonts w:asciiTheme="minorHAnsi" w:hAnsiTheme="minorHAnsi" w:cstheme="minorHAnsi"/>
          <w:color w:val="auto"/>
          <w:sz w:val="22"/>
          <w:szCs w:val="22"/>
        </w:rPr>
        <w:t xml:space="preserve"> objednávateľa</w:t>
      </w:r>
      <w:r>
        <w:rPr>
          <w:rFonts w:asciiTheme="minorHAnsi" w:hAnsiTheme="minorHAnsi" w:cstheme="minorHAnsi"/>
          <w:color w:val="auto"/>
          <w:sz w:val="22"/>
          <w:szCs w:val="22"/>
        </w:rPr>
        <w:t xml:space="preserve">.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358F8303" w14:textId="245134F2" w:rsidR="00886FF3" w:rsidRPr="00954686" w:rsidRDefault="007265F0" w:rsidP="00886FF3">
      <w:pPr>
        <w:pStyle w:val="Default"/>
        <w:numPr>
          <w:ilvl w:val="0"/>
          <w:numId w:val="7"/>
        </w:numPr>
        <w:tabs>
          <w:tab w:val="left" w:pos="426"/>
        </w:tabs>
        <w:ind w:left="0" w:firstLine="0"/>
        <w:jc w:val="both"/>
        <w:rPr>
          <w:rFonts w:asciiTheme="minorHAnsi" w:hAnsiTheme="minorHAnsi" w:cstheme="minorHAnsi"/>
          <w:sz w:val="22"/>
          <w:szCs w:val="22"/>
        </w:rPr>
      </w:pPr>
      <w:r w:rsidRPr="00886FF3">
        <w:rPr>
          <w:rFonts w:asciiTheme="minorHAnsi" w:hAnsiTheme="minorHAnsi" w:cstheme="minorHAnsi"/>
          <w:color w:val="auto"/>
          <w:sz w:val="22"/>
          <w:szCs w:val="22"/>
        </w:rPr>
        <w:t>Zhotoviteľ pri vykonávaní diela a v súvislosti s ním zodpovedá objednávateľovi za plnenie povinností objednávateľa ako pôvodcu stavebného odpadu a odpadu z demolácií podľa zákona č.</w:t>
      </w:r>
      <w:r w:rsidR="00886FF3">
        <w:rPr>
          <w:rFonts w:asciiTheme="minorHAnsi" w:hAnsiTheme="minorHAnsi" w:cstheme="minorHAnsi"/>
          <w:color w:val="auto"/>
          <w:sz w:val="22"/>
          <w:szCs w:val="22"/>
        </w:rPr>
        <w:t> </w:t>
      </w:r>
      <w:r w:rsidRPr="00886FF3">
        <w:rPr>
          <w:rFonts w:asciiTheme="minorHAnsi" w:hAnsiTheme="minorHAnsi" w:cstheme="minorHAnsi"/>
          <w:color w:val="auto"/>
          <w:sz w:val="22"/>
          <w:szCs w:val="22"/>
        </w:rPr>
        <w:t xml:space="preserve">79/2015 Z. z. o odpadoch a o zmene a doplnení niektorých zákonov, a teda aj za nakladanie s takýmto odpadom. Zhotoviteľ </w:t>
      </w:r>
      <w:r w:rsidR="00B90B26" w:rsidRPr="00886FF3">
        <w:rPr>
          <w:rFonts w:asciiTheme="minorHAnsi" w:hAnsiTheme="minorHAnsi" w:cstheme="minorHAnsi"/>
          <w:color w:val="auto"/>
          <w:sz w:val="22"/>
          <w:szCs w:val="22"/>
        </w:rPr>
        <w:t xml:space="preserve">sa zaväzuje plniť povinnosti bližšie špecifikované v prílohe č. </w:t>
      </w:r>
      <w:r w:rsidR="009266EF">
        <w:rPr>
          <w:rFonts w:asciiTheme="minorHAnsi" w:hAnsiTheme="minorHAnsi" w:cstheme="minorHAnsi"/>
          <w:color w:val="auto"/>
          <w:sz w:val="22"/>
          <w:szCs w:val="22"/>
        </w:rPr>
        <w:t>7</w:t>
      </w:r>
      <w:r w:rsidR="00B90B26" w:rsidRPr="00886FF3">
        <w:rPr>
          <w:rFonts w:asciiTheme="minorHAnsi" w:hAnsiTheme="minorHAnsi" w:cstheme="minorHAnsi"/>
          <w:color w:val="auto"/>
          <w:sz w:val="22"/>
          <w:szCs w:val="22"/>
        </w:rPr>
        <w:t xml:space="preserve"> Zmluvy, v časti </w:t>
      </w:r>
      <w:r w:rsidR="00886FF3" w:rsidRPr="00886FF3">
        <w:rPr>
          <w:rFonts w:asciiTheme="minorHAnsi" w:hAnsiTheme="minorHAnsi" w:cstheme="minorHAnsi"/>
          <w:color w:val="auto"/>
          <w:sz w:val="22"/>
          <w:szCs w:val="22"/>
        </w:rPr>
        <w:t xml:space="preserve">„Realizácia stavby“. </w:t>
      </w:r>
    </w:p>
    <w:p w14:paraId="6963F555" w14:textId="77777777" w:rsidR="00E22FA2" w:rsidRDefault="00E22FA2" w:rsidP="00954686">
      <w:pPr>
        <w:pStyle w:val="Odsekzoznamu"/>
        <w:rPr>
          <w:rFonts w:asciiTheme="minorHAnsi" w:hAnsiTheme="minorHAnsi" w:cstheme="minorHAnsi"/>
        </w:rPr>
      </w:pPr>
    </w:p>
    <w:p w14:paraId="101A1812" w14:textId="73FFD296" w:rsidR="00E22FA2" w:rsidRDefault="00E22FA2" w:rsidP="00E22FA2">
      <w:pPr>
        <w:pStyle w:val="Default"/>
        <w:numPr>
          <w:ilvl w:val="0"/>
          <w:numId w:val="7"/>
        </w:numPr>
        <w:ind w:left="0" w:firstLine="0"/>
        <w:jc w:val="both"/>
        <w:rPr>
          <w:rFonts w:asciiTheme="minorHAnsi" w:hAnsiTheme="minorHAnsi" w:cstheme="minorHAnsi"/>
          <w:sz w:val="22"/>
          <w:szCs w:val="22"/>
        </w:rPr>
      </w:pPr>
      <w:r w:rsidRPr="00BB1F80">
        <w:rPr>
          <w:rFonts w:asciiTheme="minorHAnsi" w:hAnsiTheme="minorHAnsi" w:cstheme="minorHAnsi"/>
          <w:sz w:val="22"/>
          <w:szCs w:val="22"/>
        </w:rPr>
        <w:t xml:space="preserve">Zhotoviteľ je povinný spolupracovať </w:t>
      </w:r>
      <w:r>
        <w:rPr>
          <w:rFonts w:asciiTheme="minorHAnsi" w:hAnsiTheme="minorHAnsi" w:cstheme="minorHAnsi"/>
          <w:sz w:val="22"/>
          <w:szCs w:val="22"/>
        </w:rPr>
        <w:t xml:space="preserve">s objednávateľom </w:t>
      </w:r>
      <w:r w:rsidRPr="00BB1F80">
        <w:rPr>
          <w:rFonts w:asciiTheme="minorHAnsi" w:hAnsiTheme="minorHAnsi" w:cstheme="minorHAnsi"/>
          <w:sz w:val="22"/>
          <w:szCs w:val="22"/>
        </w:rPr>
        <w:t>pri monitorovaní pokroku realizácie stavebných prác</w:t>
      </w:r>
      <w:r>
        <w:rPr>
          <w:rFonts w:asciiTheme="minorHAnsi" w:hAnsiTheme="minorHAnsi" w:cstheme="minorHAnsi"/>
          <w:sz w:val="22"/>
          <w:szCs w:val="22"/>
        </w:rPr>
        <w:t xml:space="preserve"> na stavbe a poskytovať mu všetku potrebnú súčinnosť za účelom čerpania finančných prostriedkov na základe </w:t>
      </w:r>
      <w:r w:rsidR="004B40A1">
        <w:rPr>
          <w:rFonts w:asciiTheme="minorHAnsi" w:hAnsiTheme="minorHAnsi" w:cstheme="minorHAnsi"/>
          <w:sz w:val="22"/>
          <w:szCs w:val="22"/>
        </w:rPr>
        <w:t>z</w:t>
      </w:r>
      <w:r>
        <w:rPr>
          <w:rFonts w:asciiTheme="minorHAnsi" w:hAnsiTheme="minorHAnsi" w:cstheme="minorHAnsi"/>
          <w:sz w:val="22"/>
          <w:szCs w:val="22"/>
        </w:rPr>
        <w:t>mluvy o </w:t>
      </w:r>
      <w:r w:rsidR="004B40A1">
        <w:rPr>
          <w:rFonts w:asciiTheme="minorHAnsi" w:hAnsiTheme="minorHAnsi" w:cstheme="minorHAnsi"/>
          <w:sz w:val="22"/>
          <w:szCs w:val="22"/>
        </w:rPr>
        <w:t>NFP</w:t>
      </w:r>
      <w:r>
        <w:rPr>
          <w:rFonts w:asciiTheme="minorHAnsi" w:hAnsiTheme="minorHAnsi" w:cstheme="minorHAnsi"/>
          <w:sz w:val="22"/>
          <w:szCs w:val="22"/>
        </w:rPr>
        <w:t>.</w:t>
      </w:r>
      <w:r w:rsidRPr="00BB1F80">
        <w:rPr>
          <w:rFonts w:asciiTheme="minorHAnsi" w:hAnsiTheme="minorHAnsi" w:cstheme="minorHAnsi"/>
          <w:sz w:val="22"/>
          <w:szCs w:val="22"/>
        </w:rPr>
        <w:t xml:space="preserve"> </w:t>
      </w:r>
      <w:r>
        <w:rPr>
          <w:rFonts w:asciiTheme="minorHAnsi" w:hAnsiTheme="minorHAnsi" w:cstheme="minorHAnsi"/>
          <w:sz w:val="22"/>
          <w:szCs w:val="22"/>
        </w:rPr>
        <w:t xml:space="preserve">Za týmto účelom je zhotoviteľ povinný najmä viesť </w:t>
      </w:r>
      <w:r w:rsidRPr="00BB1F80">
        <w:rPr>
          <w:rFonts w:asciiTheme="minorHAnsi" w:hAnsiTheme="minorHAnsi" w:cstheme="minorHAnsi"/>
          <w:sz w:val="22"/>
          <w:szCs w:val="22"/>
        </w:rPr>
        <w:t>evidenci</w:t>
      </w:r>
      <w:r>
        <w:rPr>
          <w:rFonts w:asciiTheme="minorHAnsi" w:hAnsiTheme="minorHAnsi" w:cstheme="minorHAnsi"/>
          <w:sz w:val="22"/>
          <w:szCs w:val="22"/>
        </w:rPr>
        <w:t>u</w:t>
      </w:r>
      <w:r w:rsidRPr="00BB1F80">
        <w:rPr>
          <w:rFonts w:asciiTheme="minorHAnsi" w:hAnsiTheme="minorHAnsi" w:cstheme="minorHAnsi"/>
          <w:sz w:val="22"/>
          <w:szCs w:val="22"/>
        </w:rPr>
        <w:t xml:space="preserve"> napĺňania monitorovacích údajov</w:t>
      </w:r>
      <w:r>
        <w:rPr>
          <w:rFonts w:asciiTheme="minorHAnsi" w:hAnsiTheme="minorHAnsi" w:cstheme="minorHAnsi"/>
          <w:sz w:val="22"/>
          <w:szCs w:val="22"/>
        </w:rPr>
        <w:t xml:space="preserve"> a poskytnúť objednávateľovi údaje z tejto evidencie, ako aj iné údaje potrebné pre čerpanie finančných prostriedkov na základe </w:t>
      </w:r>
      <w:r w:rsidR="004B40A1">
        <w:rPr>
          <w:rFonts w:asciiTheme="minorHAnsi" w:hAnsiTheme="minorHAnsi" w:cstheme="minorHAnsi"/>
          <w:sz w:val="22"/>
          <w:szCs w:val="22"/>
        </w:rPr>
        <w:t>z</w:t>
      </w:r>
      <w:r>
        <w:rPr>
          <w:rFonts w:asciiTheme="minorHAnsi" w:hAnsiTheme="minorHAnsi" w:cstheme="minorHAnsi"/>
          <w:sz w:val="22"/>
          <w:szCs w:val="22"/>
        </w:rPr>
        <w:t>mluvy o </w:t>
      </w:r>
      <w:r w:rsidR="004B40A1">
        <w:rPr>
          <w:rFonts w:asciiTheme="minorHAnsi" w:hAnsiTheme="minorHAnsi" w:cstheme="minorHAnsi"/>
          <w:sz w:val="22"/>
          <w:szCs w:val="22"/>
        </w:rPr>
        <w:t>NFP</w:t>
      </w:r>
      <w:r>
        <w:rPr>
          <w:rFonts w:asciiTheme="minorHAnsi" w:hAnsiTheme="minorHAnsi" w:cstheme="minorHAnsi"/>
          <w:sz w:val="22"/>
          <w:szCs w:val="22"/>
        </w:rPr>
        <w:t>, a to v rozsahu a v lehotách určených vo výzve objednávateľa</w:t>
      </w:r>
      <w:r w:rsidRPr="00BB1F80">
        <w:rPr>
          <w:rFonts w:asciiTheme="minorHAnsi" w:hAnsiTheme="minorHAnsi" w:cstheme="minorHAnsi"/>
          <w:sz w:val="22"/>
          <w:szCs w:val="22"/>
        </w:rPr>
        <w:t>.</w:t>
      </w:r>
    </w:p>
    <w:p w14:paraId="717E5C61" w14:textId="77777777" w:rsidR="001E66FD" w:rsidRPr="00886FF3" w:rsidRDefault="001E66FD" w:rsidP="008561BD">
      <w:pPr>
        <w:pStyle w:val="Default"/>
        <w:tabs>
          <w:tab w:val="left" w:pos="426"/>
        </w:tabs>
        <w:jc w:val="both"/>
        <w:rPr>
          <w:rFonts w:asciiTheme="minorHAnsi" w:hAnsiTheme="minorHAnsi" w:cstheme="minorHAnsi"/>
          <w:sz w:val="22"/>
          <w:szCs w:val="22"/>
        </w:rPr>
      </w:pPr>
    </w:p>
    <w:p w14:paraId="17AADD51" w14:textId="6F954980"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lastRenderedPageBreak/>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w:t>
      </w:r>
      <w:r w:rsidR="00C36E05">
        <w:rPr>
          <w:rFonts w:asciiTheme="minorHAnsi" w:hAnsiTheme="minorHAnsi" w:cstheme="minorHAnsi"/>
          <w:color w:val="auto"/>
          <w:sz w:val="22"/>
          <w:szCs w:val="22"/>
        </w:rPr>
        <w:t xml:space="preserve">vo verejnom obstarávaní </w:t>
      </w:r>
      <w:r>
        <w:rPr>
          <w:rFonts w:asciiTheme="minorHAnsi" w:hAnsiTheme="minorHAnsi" w:cstheme="minorHAnsi"/>
          <w:color w:val="auto"/>
          <w:sz w:val="22"/>
          <w:szCs w:val="22"/>
        </w:rPr>
        <w:t>uzatvoriť poistné zmluvy podľa tohto odseku</w:t>
      </w:r>
      <w:r w:rsidR="00561CCE">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12FA2F42" w:rsidR="001E66FD" w:rsidRPr="00E75BBF"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okolitého majetku objednávateľa ako spolupoisteného vo výške poistnej sumy </w:t>
      </w:r>
      <w:r w:rsidRPr="00E75BBF">
        <w:rPr>
          <w:rFonts w:asciiTheme="minorHAnsi" w:hAnsiTheme="minorHAnsi" w:cstheme="minorHAnsi"/>
          <w:color w:val="000000"/>
        </w:rPr>
        <w:t xml:space="preserve">minimálne </w:t>
      </w:r>
      <w:r w:rsidR="002725B2" w:rsidRPr="00954686">
        <w:rPr>
          <w:rFonts w:asciiTheme="minorHAnsi" w:hAnsiTheme="minorHAnsi" w:cstheme="minorHAnsi"/>
          <w:color w:val="000000"/>
        </w:rPr>
        <w:t>80</w:t>
      </w:r>
      <w:r w:rsidR="002725B2" w:rsidRPr="00E75BBF">
        <w:rPr>
          <w:rFonts w:asciiTheme="minorHAnsi" w:hAnsiTheme="minorHAnsi" w:cstheme="minorHAnsi"/>
          <w:color w:val="000000"/>
        </w:rPr>
        <w:t xml:space="preserve"> </w:t>
      </w:r>
      <w:r w:rsidRPr="00E75BBF">
        <w:rPr>
          <w:rFonts w:asciiTheme="minorHAnsi" w:hAnsiTheme="minorHAnsi" w:cstheme="minorHAnsi"/>
          <w:color w:val="000000"/>
        </w:rPr>
        <w:t xml:space="preserve">000,- EUR (slovom: </w:t>
      </w:r>
      <w:r w:rsidR="00E75BBF" w:rsidRPr="00E75BBF">
        <w:rPr>
          <w:rFonts w:asciiTheme="minorHAnsi" w:hAnsiTheme="minorHAnsi" w:cstheme="minorHAnsi"/>
          <w:color w:val="000000"/>
        </w:rPr>
        <w:t xml:space="preserve">osemdesiattisíc </w:t>
      </w:r>
      <w:r w:rsidRPr="00E75BBF">
        <w:rPr>
          <w:rFonts w:asciiTheme="minorHAnsi" w:hAnsiTheme="minorHAnsi" w:cstheme="minorHAnsi"/>
          <w:color w:val="000000"/>
        </w:rPr>
        <w:t xml:space="preserve">EUR) a </w:t>
      </w:r>
    </w:p>
    <w:p w14:paraId="67449256" w14:textId="77777777" w:rsidR="001E66FD" w:rsidRPr="00BA45D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BA45D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BA45DD"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4F43029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9" w:name="_Hlk94007859"/>
      <w:r w:rsidRPr="00BA45DD">
        <w:rPr>
          <w:rFonts w:asciiTheme="minorHAnsi" w:hAnsiTheme="minorHAnsi" w:cstheme="minorHAnsi"/>
          <w:bCs/>
          <w:color w:val="auto"/>
          <w:sz w:val="22"/>
          <w:szCs w:val="22"/>
        </w:rPr>
        <w:t xml:space="preserve">B. </w:t>
      </w:r>
      <w:r w:rsidRPr="00BA45D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w:t>
      </w:r>
      <w:r w:rsidRPr="0092026A">
        <w:rPr>
          <w:rFonts w:asciiTheme="minorHAnsi" w:hAnsiTheme="minorHAnsi" w:cstheme="minorHAnsi"/>
          <w:bCs/>
          <w:color w:val="auto"/>
          <w:sz w:val="22"/>
          <w:szCs w:val="22"/>
        </w:rPr>
        <w:t xml:space="preserve">poistnej sumy </w:t>
      </w:r>
      <w:r w:rsidR="002725B2" w:rsidRPr="00954686">
        <w:rPr>
          <w:rFonts w:asciiTheme="minorHAnsi" w:hAnsiTheme="minorHAnsi" w:cstheme="minorHAnsi"/>
          <w:bCs/>
          <w:color w:val="auto"/>
          <w:sz w:val="22"/>
          <w:szCs w:val="22"/>
        </w:rPr>
        <w:t>2</w:t>
      </w:r>
      <w:r w:rsidRPr="0092026A">
        <w:rPr>
          <w:rFonts w:asciiTheme="minorHAnsi" w:hAnsiTheme="minorHAnsi" w:cstheme="minorHAnsi"/>
          <w:bCs/>
          <w:color w:val="auto"/>
          <w:sz w:val="22"/>
          <w:szCs w:val="22"/>
        </w:rPr>
        <w:t xml:space="preserve">00 000,- EUR (slovom: </w:t>
      </w:r>
      <w:r w:rsidR="0092026A" w:rsidRPr="0092026A">
        <w:rPr>
          <w:rFonts w:asciiTheme="minorHAnsi" w:hAnsiTheme="minorHAnsi" w:cstheme="minorHAnsi"/>
          <w:color w:val="auto"/>
          <w:sz w:val="22"/>
          <w:szCs w:val="22"/>
        </w:rPr>
        <w:t>dvestotisíc</w:t>
      </w:r>
      <w:r w:rsidR="0092026A" w:rsidRPr="00954686" w:rsidDel="0092026A">
        <w:rPr>
          <w:rFonts w:asciiTheme="minorHAnsi" w:hAnsiTheme="minorHAnsi" w:cstheme="minorHAnsi"/>
          <w:bCs/>
          <w:color w:val="auto"/>
          <w:sz w:val="22"/>
          <w:szCs w:val="22"/>
        </w:rPr>
        <w:t xml:space="preserve"> </w:t>
      </w:r>
      <w:r w:rsidRPr="0092026A">
        <w:rPr>
          <w:rFonts w:asciiTheme="minorHAnsi" w:hAnsiTheme="minorHAnsi" w:cstheme="minorHAnsi"/>
          <w:bCs/>
          <w:color w:val="auto"/>
          <w:sz w:val="22"/>
          <w:szCs w:val="22"/>
        </w:rPr>
        <w:t xml:space="preserve">EUR), a to minimálne v rozsahu poistenia zodpovednosti zhotoviteľa a objednávateľa ako </w:t>
      </w:r>
      <w:proofErr w:type="spellStart"/>
      <w:r w:rsidRPr="0092026A">
        <w:rPr>
          <w:rFonts w:asciiTheme="minorHAnsi" w:hAnsiTheme="minorHAnsi" w:cstheme="minorHAnsi"/>
          <w:bCs/>
          <w:color w:val="auto"/>
          <w:sz w:val="22"/>
          <w:szCs w:val="22"/>
        </w:rPr>
        <w:t>spolupoisteného</w:t>
      </w:r>
      <w:proofErr w:type="spellEnd"/>
      <w:r w:rsidRPr="0092026A">
        <w:rPr>
          <w:rFonts w:asciiTheme="minorHAnsi" w:hAnsiTheme="minorHAnsi" w:cstheme="minorHAnsi"/>
          <w:bCs/>
          <w:color w:val="auto"/>
          <w:sz w:val="22"/>
          <w:szCs w:val="22"/>
        </w:rPr>
        <w:t xml:space="preserve"> za škody spôsobené na majetku objednávateľa</w:t>
      </w:r>
      <w:r>
        <w:rPr>
          <w:rFonts w:asciiTheme="minorHAnsi" w:hAnsiTheme="minorHAnsi" w:cstheme="minorHAnsi"/>
          <w:bCs/>
          <w:color w:val="auto"/>
          <w:sz w:val="22"/>
          <w:szCs w:val="22"/>
        </w:rPr>
        <w:t xml:space="preserve"> a tretích osôb, a poistenia zodpovednosti za škody spôsobené pri odstraňovaní vád diela počas záručnej doby, vrátane pripoistenia regresných nárokov Sociálnej poisťovne a zdravotnej poisťovne pri pracovnom úraze.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9"/>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07629E92"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Objednávateľ si vyhradzuje právo preskúmať obsah a podmienky uzatvorených alebo pripravovaných poistných zmlúv v zmysle tohto odseku</w:t>
      </w:r>
      <w:r w:rsidR="00BB67B0">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64B7EA9F" w14:textId="77777777" w:rsidR="001E66FD" w:rsidRPr="006F396D" w:rsidRDefault="001E66FD" w:rsidP="006F396D">
      <w:pPr>
        <w:pStyle w:val="Odsekzoznamu"/>
        <w:rPr>
          <w:rFonts w:asciiTheme="minorHAnsi" w:hAnsiTheme="minorHAnsi" w:cstheme="minorHAnsi"/>
        </w:rPr>
      </w:pPr>
    </w:p>
    <w:p w14:paraId="7EB0B72A" w14:textId="1D96E435"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w:t>
      </w:r>
      <w:r w:rsidR="00232696">
        <w:rPr>
          <w:rFonts w:asciiTheme="minorHAnsi" w:hAnsiTheme="minorHAnsi" w:cstheme="minorHAnsi"/>
          <w:sz w:val="22"/>
          <w:szCs w:val="22"/>
        </w:rPr>
        <w:t>celom</w:t>
      </w:r>
      <w:r>
        <w:rPr>
          <w:rFonts w:asciiTheme="minorHAnsi" w:hAnsiTheme="minorHAnsi" w:cstheme="minorHAnsi"/>
          <w:sz w:val="22"/>
          <w:szCs w:val="22"/>
        </w:rPr>
        <w:t xml:space="preserve"> rozsahu. </w:t>
      </w:r>
    </w:p>
    <w:p w14:paraId="5C6FCB8E" w14:textId="77777777" w:rsidR="001E66FD" w:rsidRPr="006F396D" w:rsidRDefault="001E66FD" w:rsidP="006F396D">
      <w:pPr>
        <w:pStyle w:val="Odsekzoznamu"/>
        <w:rPr>
          <w:rFonts w:asciiTheme="minorHAnsi" w:hAnsiTheme="minorHAnsi" w:cstheme="minorHAnsi"/>
        </w:rPr>
      </w:pPr>
    </w:p>
    <w:p w14:paraId="47E0E5D2" w14:textId="77777777" w:rsidR="001E66FD" w:rsidRPr="006F396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0B5E9B62" w14:textId="77777777" w:rsidR="00B14C61" w:rsidRPr="006F396D" w:rsidRDefault="00B14C61" w:rsidP="006F396D">
      <w:pPr>
        <w:pStyle w:val="Odsekzoznamu"/>
        <w:rPr>
          <w:rFonts w:asciiTheme="minorHAnsi" w:hAnsiTheme="minorHAnsi" w:cstheme="minorHAnsi"/>
        </w:rPr>
      </w:pPr>
    </w:p>
    <w:p w14:paraId="7D045FCD" w14:textId="77777777"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A46B63">
        <w:rPr>
          <w:rFonts w:asciiTheme="minorHAnsi" w:eastAsiaTheme="minorHAnsi" w:hAnsiTheme="minorHAnsi" w:cstheme="minorHAnsi"/>
          <w:noProof w:val="0"/>
          <w:color w:val="000000"/>
          <w:lang w:eastAsia="en-US"/>
        </w:rPr>
        <w:t xml:space="preserve">Objednávateľ je povinný zabezpečiť pre zhotoviteľa </w:t>
      </w:r>
      <w:r>
        <w:rPr>
          <w:rFonts w:asciiTheme="minorHAnsi" w:eastAsiaTheme="minorHAnsi" w:hAnsiTheme="minorHAnsi" w:cstheme="minorHAnsi"/>
          <w:noProof w:val="0"/>
          <w:color w:val="000000"/>
          <w:lang w:eastAsia="en-US"/>
        </w:rPr>
        <w:t xml:space="preserve">možnosť </w:t>
      </w:r>
      <w:r w:rsidRPr="00A46B63">
        <w:rPr>
          <w:rFonts w:asciiTheme="minorHAnsi" w:eastAsiaTheme="minorHAnsi" w:hAnsiTheme="minorHAnsi" w:cstheme="minorHAnsi"/>
          <w:noProof w:val="0"/>
          <w:color w:val="000000"/>
          <w:lang w:eastAsia="en-US"/>
        </w:rPr>
        <w:t xml:space="preserve">napojenia </w:t>
      </w:r>
      <w:r>
        <w:rPr>
          <w:rFonts w:asciiTheme="minorHAnsi" w:eastAsiaTheme="minorHAnsi" w:hAnsiTheme="minorHAnsi" w:cstheme="minorHAnsi"/>
          <w:noProof w:val="0"/>
          <w:color w:val="000000"/>
          <w:lang w:eastAsia="en-US"/>
        </w:rPr>
        <w:t xml:space="preserve">na prívod </w:t>
      </w:r>
      <w:r w:rsidRPr="00A46B63">
        <w:rPr>
          <w:rFonts w:asciiTheme="minorHAnsi" w:eastAsiaTheme="minorHAnsi" w:hAnsiTheme="minorHAnsi" w:cstheme="minorHAnsi"/>
          <w:noProof w:val="0"/>
          <w:color w:val="000000"/>
          <w:lang w:eastAsia="en-US"/>
        </w:rPr>
        <w:t>elektrickej energie a</w:t>
      </w:r>
      <w:r>
        <w:rPr>
          <w:rFonts w:asciiTheme="minorHAnsi" w:eastAsiaTheme="minorHAnsi" w:hAnsiTheme="minorHAnsi" w:cstheme="minorHAnsi"/>
          <w:noProof w:val="0"/>
          <w:color w:val="000000"/>
          <w:lang w:eastAsia="en-US"/>
        </w:rPr>
        <w:t> </w:t>
      </w:r>
      <w:r w:rsidRPr="00A46B63">
        <w:rPr>
          <w:rFonts w:asciiTheme="minorHAnsi" w:eastAsiaTheme="minorHAnsi" w:hAnsiTheme="minorHAnsi" w:cstheme="minorHAnsi"/>
          <w:noProof w:val="0"/>
          <w:color w:val="000000"/>
          <w:lang w:eastAsia="en-US"/>
        </w:rPr>
        <w:t>vody</w:t>
      </w:r>
      <w:r>
        <w:rPr>
          <w:rFonts w:asciiTheme="minorHAnsi" w:eastAsiaTheme="minorHAnsi" w:hAnsiTheme="minorHAnsi" w:cstheme="minorHAnsi"/>
          <w:noProof w:val="0"/>
          <w:color w:val="000000"/>
          <w:lang w:eastAsia="en-US"/>
        </w:rPr>
        <w:t xml:space="preserve"> a určiť zhotoviteľovi konkrétne body napojenia.</w:t>
      </w:r>
      <w:r w:rsidRPr="00A46B63">
        <w:rPr>
          <w:rFonts w:asciiTheme="minorHAnsi" w:eastAsiaTheme="minorHAnsi" w:hAnsiTheme="minorHAnsi" w:cstheme="minorHAnsi"/>
          <w:noProof w:val="0"/>
          <w:color w:val="000000"/>
          <w:lang w:eastAsia="en-US"/>
        </w:rPr>
        <w:t xml:space="preserve"> </w:t>
      </w:r>
      <w:r>
        <w:rPr>
          <w:rFonts w:asciiTheme="minorHAnsi" w:eastAsiaTheme="minorHAnsi" w:hAnsiTheme="minorHAnsi" w:cstheme="minorHAnsi"/>
          <w:noProof w:val="0"/>
          <w:color w:val="000000"/>
          <w:lang w:eastAsia="en-US"/>
        </w:rPr>
        <w:t>S</w:t>
      </w:r>
      <w:r w:rsidRPr="00A46B63">
        <w:rPr>
          <w:rFonts w:asciiTheme="minorHAnsi" w:eastAsiaTheme="minorHAnsi" w:hAnsiTheme="minorHAnsi" w:cstheme="minorHAnsi"/>
          <w:noProof w:val="0"/>
          <w:color w:val="000000"/>
          <w:lang w:eastAsia="en-US"/>
        </w:rPr>
        <w:t xml:space="preserve">potreba </w:t>
      </w:r>
      <w:r>
        <w:rPr>
          <w:rFonts w:asciiTheme="minorHAnsi" w:eastAsiaTheme="minorHAnsi" w:hAnsiTheme="minorHAnsi" w:cstheme="minorHAnsi"/>
          <w:noProof w:val="0"/>
          <w:color w:val="000000"/>
          <w:lang w:eastAsia="en-US"/>
        </w:rPr>
        <w:t xml:space="preserve">elektrickej </w:t>
      </w:r>
      <w:r w:rsidRPr="00A46B63">
        <w:rPr>
          <w:rFonts w:asciiTheme="minorHAnsi" w:eastAsiaTheme="minorHAnsi" w:hAnsiTheme="minorHAnsi" w:cstheme="minorHAnsi"/>
          <w:noProof w:val="0"/>
          <w:color w:val="000000"/>
          <w:lang w:eastAsia="en-US"/>
        </w:rPr>
        <w:t>energ</w:t>
      </w:r>
      <w:r>
        <w:rPr>
          <w:rFonts w:asciiTheme="minorHAnsi" w:eastAsiaTheme="minorHAnsi" w:hAnsiTheme="minorHAnsi" w:cstheme="minorHAnsi"/>
          <w:noProof w:val="0"/>
          <w:color w:val="000000"/>
          <w:lang w:eastAsia="en-US"/>
        </w:rPr>
        <w:t>ie a vody</w:t>
      </w:r>
      <w:r w:rsidRPr="00A46B63">
        <w:rPr>
          <w:rFonts w:asciiTheme="minorHAnsi" w:eastAsiaTheme="minorHAnsi" w:hAnsiTheme="minorHAnsi" w:cstheme="minorHAnsi"/>
          <w:noProof w:val="0"/>
          <w:color w:val="000000"/>
          <w:lang w:eastAsia="en-US"/>
        </w:rPr>
        <w:t xml:space="preserve"> bude </w:t>
      </w:r>
      <w:r>
        <w:rPr>
          <w:rFonts w:asciiTheme="minorHAnsi" w:eastAsiaTheme="minorHAnsi" w:hAnsiTheme="minorHAnsi" w:cstheme="minorHAnsi"/>
          <w:noProof w:val="0"/>
          <w:color w:val="000000"/>
          <w:lang w:eastAsia="en-US"/>
        </w:rPr>
        <w:t xml:space="preserve">na jednotlivých bodoch napojenia </w:t>
      </w:r>
      <w:r w:rsidRPr="00A46B63">
        <w:rPr>
          <w:rFonts w:asciiTheme="minorHAnsi" w:eastAsiaTheme="minorHAnsi" w:hAnsiTheme="minorHAnsi" w:cstheme="minorHAnsi"/>
          <w:noProof w:val="0"/>
          <w:color w:val="000000"/>
          <w:lang w:eastAsia="en-US"/>
        </w:rPr>
        <w:t xml:space="preserve">meraná </w:t>
      </w:r>
      <w:r>
        <w:rPr>
          <w:rFonts w:asciiTheme="minorHAnsi" w:eastAsiaTheme="minorHAnsi" w:hAnsiTheme="minorHAnsi" w:cstheme="minorHAnsi"/>
          <w:noProof w:val="0"/>
          <w:color w:val="000000"/>
          <w:lang w:eastAsia="en-US"/>
        </w:rPr>
        <w:t>prostredníctvom</w:t>
      </w:r>
      <w:r w:rsidRPr="00A46B63">
        <w:rPr>
          <w:rFonts w:asciiTheme="minorHAnsi" w:eastAsiaTheme="minorHAnsi" w:hAnsiTheme="minorHAnsi" w:cstheme="minorHAnsi"/>
          <w:noProof w:val="0"/>
          <w:color w:val="000000"/>
          <w:lang w:eastAsia="en-US"/>
        </w:rPr>
        <w:t xml:space="preserve"> podružn</w:t>
      </w:r>
      <w:r>
        <w:rPr>
          <w:rFonts w:asciiTheme="minorHAnsi" w:eastAsiaTheme="minorHAnsi" w:hAnsiTheme="minorHAnsi" w:cstheme="minorHAnsi"/>
          <w:noProof w:val="0"/>
          <w:color w:val="000000"/>
          <w:lang w:eastAsia="en-US"/>
        </w:rPr>
        <w:t>ých</w:t>
      </w:r>
      <w:r w:rsidRPr="00A46B63">
        <w:rPr>
          <w:rFonts w:asciiTheme="minorHAnsi" w:eastAsiaTheme="minorHAnsi" w:hAnsiTheme="minorHAnsi" w:cstheme="minorHAnsi"/>
          <w:noProof w:val="0"/>
          <w:color w:val="000000"/>
          <w:lang w:eastAsia="en-US"/>
        </w:rPr>
        <w:t xml:space="preserve"> merač</w:t>
      </w:r>
      <w:r>
        <w:rPr>
          <w:rFonts w:asciiTheme="minorHAnsi" w:eastAsiaTheme="minorHAnsi" w:hAnsiTheme="minorHAnsi" w:cstheme="minorHAnsi"/>
          <w:noProof w:val="0"/>
          <w:color w:val="000000"/>
          <w:lang w:eastAsia="en-US"/>
        </w:rPr>
        <w:t>ov</w:t>
      </w:r>
      <w:r w:rsidRPr="00A46B63">
        <w:rPr>
          <w:rFonts w:asciiTheme="minorHAnsi" w:eastAsiaTheme="minorHAnsi" w:hAnsiTheme="minorHAnsi" w:cstheme="minorHAnsi"/>
          <w:noProof w:val="0"/>
          <w:color w:val="000000"/>
          <w:lang w:eastAsia="en-US"/>
        </w:rPr>
        <w:t xml:space="preserve">, ktoré zabezpečí zhotoviteľ a táto bude následne </w:t>
      </w:r>
      <w:r w:rsidRPr="00CA11D9">
        <w:rPr>
          <w:rFonts w:asciiTheme="minorHAnsi" w:eastAsiaTheme="minorHAnsi" w:hAnsiTheme="minorHAnsi" w:cstheme="minorHAnsi"/>
          <w:noProof w:val="0"/>
          <w:color w:val="000000"/>
          <w:lang w:eastAsia="en-US"/>
        </w:rPr>
        <w:t>po dokončení diela ako celku</w:t>
      </w:r>
      <w:r>
        <w:rPr>
          <w:rFonts w:asciiTheme="minorHAnsi" w:eastAsiaTheme="minorHAnsi" w:hAnsiTheme="minorHAnsi" w:cstheme="minorHAnsi"/>
          <w:noProof w:val="0"/>
          <w:color w:val="000000"/>
          <w:lang w:eastAsia="en-US"/>
        </w:rPr>
        <w:t xml:space="preserve"> zo strany objednávateľa </w:t>
      </w:r>
      <w:r>
        <w:rPr>
          <w:rFonts w:asciiTheme="minorHAnsi" w:eastAsiaTheme="minorHAnsi" w:hAnsiTheme="minorHAnsi" w:cstheme="minorHAnsi"/>
          <w:noProof w:val="0"/>
          <w:color w:val="000000"/>
          <w:lang w:eastAsia="en-US"/>
        </w:rPr>
        <w:lastRenderedPageBreak/>
        <w:t>vyčíslená a vy</w:t>
      </w:r>
      <w:r w:rsidRPr="00A46B63">
        <w:rPr>
          <w:rFonts w:asciiTheme="minorHAnsi" w:eastAsiaTheme="minorHAnsi" w:hAnsiTheme="minorHAnsi" w:cstheme="minorHAnsi"/>
          <w:noProof w:val="0"/>
          <w:color w:val="000000"/>
          <w:lang w:eastAsia="en-US"/>
        </w:rPr>
        <w:t>fakturovaná</w:t>
      </w:r>
      <w:r>
        <w:rPr>
          <w:rFonts w:asciiTheme="minorHAnsi" w:eastAsiaTheme="minorHAnsi" w:hAnsiTheme="minorHAnsi" w:cstheme="minorHAnsi"/>
          <w:noProof w:val="0"/>
          <w:color w:val="000000"/>
          <w:lang w:eastAsia="en-US"/>
        </w:rPr>
        <w:t xml:space="preserve"> </w:t>
      </w:r>
      <w:r w:rsidRPr="00CA11D9">
        <w:rPr>
          <w:rFonts w:asciiTheme="minorHAnsi" w:eastAsiaTheme="minorHAnsi" w:hAnsiTheme="minorHAnsi" w:cstheme="minorHAnsi"/>
          <w:noProof w:val="0"/>
          <w:color w:val="000000"/>
          <w:lang w:eastAsia="en-US"/>
        </w:rPr>
        <w:t>zhotoviteľovi</w:t>
      </w:r>
      <w:r>
        <w:rPr>
          <w:rFonts w:asciiTheme="minorHAnsi" w:eastAsiaTheme="minorHAnsi" w:hAnsiTheme="minorHAnsi" w:cstheme="minorHAnsi"/>
          <w:noProof w:val="0"/>
          <w:color w:val="000000"/>
          <w:lang w:eastAsia="en-US"/>
        </w:rPr>
        <w:t>;</w:t>
      </w:r>
      <w:r w:rsidRPr="00A46B63">
        <w:rPr>
          <w:rFonts w:asciiTheme="minorHAnsi" w:eastAsiaTheme="minorHAnsi" w:hAnsiTheme="minorHAnsi" w:cstheme="minorHAnsi"/>
          <w:noProof w:val="0"/>
          <w:color w:val="000000"/>
          <w:lang w:eastAsia="en-US"/>
        </w:rPr>
        <w:t xml:space="preserve"> čísla </w:t>
      </w:r>
      <w:r>
        <w:rPr>
          <w:rFonts w:asciiTheme="minorHAnsi" w:eastAsiaTheme="minorHAnsi" w:hAnsiTheme="minorHAnsi" w:cstheme="minorHAnsi"/>
          <w:noProof w:val="0"/>
          <w:color w:val="000000"/>
          <w:lang w:eastAsia="en-US"/>
        </w:rPr>
        <w:t xml:space="preserve">jednotlivých podružných </w:t>
      </w:r>
      <w:r w:rsidRPr="00A46B63">
        <w:rPr>
          <w:rFonts w:asciiTheme="minorHAnsi" w:eastAsiaTheme="minorHAnsi" w:hAnsiTheme="minorHAnsi" w:cstheme="minorHAnsi"/>
          <w:noProof w:val="0"/>
          <w:color w:val="000000"/>
          <w:lang w:eastAsia="en-US"/>
        </w:rPr>
        <w:t>meračov a ich stav budú zaznamenané v protokole o odovzdaní a prevzatí staveniska</w:t>
      </w:r>
      <w:r>
        <w:rPr>
          <w:rFonts w:asciiTheme="minorHAnsi" w:eastAsiaTheme="minorHAnsi" w:hAnsiTheme="minorHAnsi" w:cstheme="minorHAnsi"/>
          <w:noProof w:val="0"/>
          <w:color w:val="000000"/>
          <w:lang w:eastAsia="en-US"/>
        </w:rPr>
        <w:t>.</w:t>
      </w:r>
    </w:p>
    <w:p w14:paraId="2BDC384E" w14:textId="77777777" w:rsidR="000F604F" w:rsidRPr="00A46B63" w:rsidRDefault="000F604F" w:rsidP="000F604F">
      <w:pPr>
        <w:pStyle w:val="Odsekzoznamu"/>
        <w:rPr>
          <w:rFonts w:asciiTheme="minorHAnsi" w:eastAsiaTheme="minorHAnsi" w:hAnsiTheme="minorHAnsi" w:cstheme="minorHAnsi"/>
          <w:noProof w:val="0"/>
          <w:color w:val="000000"/>
          <w:lang w:eastAsia="en-US"/>
        </w:rPr>
      </w:pPr>
    </w:p>
    <w:p w14:paraId="3A68D37D" w14:textId="725CCB73" w:rsidR="000F604F" w:rsidRDefault="000F604F"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Zhotoviteľ sa zaväzuje pripájať sa na prívod elektrickej energie a vody výlučne prostredníctvom bodov napojenia, určených objednávateľom v súlade s</w:t>
      </w:r>
      <w:r w:rsidR="0042193A">
        <w:rPr>
          <w:rFonts w:asciiTheme="minorHAnsi" w:eastAsiaTheme="minorHAnsi" w:hAnsiTheme="minorHAnsi" w:cstheme="minorHAnsi"/>
          <w:noProof w:val="0"/>
          <w:color w:val="000000"/>
          <w:lang w:eastAsia="en-US"/>
        </w:rPr>
        <w:t xml:space="preserve"> ods. </w:t>
      </w:r>
      <w:r>
        <w:rPr>
          <w:rFonts w:asciiTheme="minorHAnsi" w:eastAsiaTheme="minorHAnsi" w:hAnsiTheme="minorHAnsi" w:cstheme="minorHAnsi"/>
          <w:noProof w:val="0"/>
          <w:color w:val="000000"/>
          <w:lang w:eastAsia="en-US"/>
        </w:rPr>
        <w:t>3</w:t>
      </w:r>
      <w:r w:rsidR="00C5044F">
        <w:rPr>
          <w:rFonts w:asciiTheme="minorHAnsi" w:eastAsiaTheme="minorHAnsi" w:hAnsiTheme="minorHAnsi" w:cstheme="minorHAnsi"/>
          <w:noProof w:val="0"/>
          <w:color w:val="000000"/>
          <w:lang w:eastAsia="en-US"/>
        </w:rPr>
        <w:t>1</w:t>
      </w:r>
      <w:r>
        <w:rPr>
          <w:rFonts w:asciiTheme="minorHAnsi" w:eastAsiaTheme="minorHAnsi" w:hAnsiTheme="minorHAnsi" w:cstheme="minorHAnsi"/>
          <w:noProof w:val="0"/>
          <w:color w:val="000000"/>
          <w:lang w:eastAsia="en-US"/>
        </w:rPr>
        <w:t xml:space="preserve"> tohto článku Zmluvy.</w:t>
      </w:r>
    </w:p>
    <w:p w14:paraId="198E889F" w14:textId="77777777" w:rsidR="0079131A" w:rsidRPr="00991B6A" w:rsidRDefault="0079131A" w:rsidP="00991B6A">
      <w:pPr>
        <w:pStyle w:val="Odsekzoznamu"/>
        <w:rPr>
          <w:rFonts w:asciiTheme="minorHAnsi" w:eastAsiaTheme="minorHAnsi" w:hAnsiTheme="minorHAnsi" w:cstheme="minorHAnsi"/>
          <w:noProof w:val="0"/>
          <w:color w:val="000000"/>
          <w:lang w:eastAsia="en-US"/>
        </w:rPr>
      </w:pPr>
    </w:p>
    <w:p w14:paraId="66CE75EA" w14:textId="5C6AF7C2" w:rsidR="0079131A" w:rsidRDefault="00746BB4"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sa zaväzuje nahradiť </w:t>
      </w:r>
      <w:r w:rsidR="00551B01">
        <w:rPr>
          <w:rFonts w:asciiTheme="minorHAnsi" w:eastAsiaTheme="minorHAnsi" w:hAnsiTheme="minorHAnsi" w:cstheme="minorHAnsi"/>
          <w:noProof w:val="0"/>
          <w:color w:val="000000"/>
          <w:lang w:eastAsia="en-US"/>
        </w:rPr>
        <w:t>o</w:t>
      </w:r>
      <w:r>
        <w:rPr>
          <w:rFonts w:asciiTheme="minorHAnsi" w:eastAsiaTheme="minorHAnsi" w:hAnsiTheme="minorHAnsi" w:cstheme="minorHAnsi"/>
          <w:noProof w:val="0"/>
          <w:color w:val="000000"/>
          <w:lang w:eastAsia="en-US"/>
        </w:rPr>
        <w:t xml:space="preserve">bjednávateľovi náklady vynaložené </w:t>
      </w:r>
      <w:r w:rsidR="008D5808">
        <w:rPr>
          <w:rFonts w:asciiTheme="minorHAnsi" w:eastAsiaTheme="minorHAnsi" w:hAnsiTheme="minorHAnsi" w:cstheme="minorHAnsi"/>
          <w:noProof w:val="0"/>
          <w:color w:val="000000"/>
          <w:lang w:eastAsia="en-US"/>
        </w:rPr>
        <w:t>z jeho strany na vykurovanie</w:t>
      </w:r>
      <w:r w:rsidR="00E61A74">
        <w:rPr>
          <w:rFonts w:asciiTheme="minorHAnsi" w:eastAsiaTheme="minorHAnsi" w:hAnsiTheme="minorHAnsi" w:cstheme="minorHAnsi"/>
          <w:noProof w:val="0"/>
          <w:color w:val="000000"/>
          <w:lang w:eastAsia="en-US"/>
        </w:rPr>
        <w:t xml:space="preserve"> stavby </w:t>
      </w:r>
      <w:r w:rsidR="00F2329B">
        <w:rPr>
          <w:rFonts w:asciiTheme="minorHAnsi" w:eastAsiaTheme="minorHAnsi" w:hAnsiTheme="minorHAnsi" w:cstheme="minorHAnsi"/>
          <w:noProof w:val="0"/>
          <w:color w:val="000000"/>
          <w:lang w:eastAsia="en-US"/>
        </w:rPr>
        <w:t xml:space="preserve">po dobu vykonávania </w:t>
      </w:r>
      <w:r w:rsidR="00317ECF">
        <w:rPr>
          <w:rFonts w:asciiTheme="minorHAnsi" w:eastAsiaTheme="minorHAnsi" w:hAnsiTheme="minorHAnsi" w:cstheme="minorHAnsi"/>
          <w:noProof w:val="0"/>
          <w:color w:val="000000"/>
          <w:lang w:eastAsia="en-US"/>
        </w:rPr>
        <w:t>d</w:t>
      </w:r>
      <w:r w:rsidR="00F2329B">
        <w:rPr>
          <w:rFonts w:asciiTheme="minorHAnsi" w:eastAsiaTheme="minorHAnsi" w:hAnsiTheme="minorHAnsi" w:cstheme="minorHAnsi"/>
          <w:noProof w:val="0"/>
          <w:color w:val="000000"/>
          <w:lang w:eastAsia="en-US"/>
        </w:rPr>
        <w:t>iela</w:t>
      </w:r>
      <w:r w:rsidR="00B52E0F">
        <w:rPr>
          <w:rFonts w:asciiTheme="minorHAnsi" w:eastAsiaTheme="minorHAnsi" w:hAnsiTheme="minorHAnsi" w:cstheme="minorHAnsi"/>
          <w:noProof w:val="0"/>
          <w:color w:val="000000"/>
          <w:lang w:eastAsia="en-US"/>
        </w:rPr>
        <w:t xml:space="preserve">. </w:t>
      </w:r>
      <w:r w:rsidR="00A6372B">
        <w:rPr>
          <w:rFonts w:asciiTheme="minorHAnsi" w:eastAsiaTheme="minorHAnsi" w:hAnsiTheme="minorHAnsi" w:cstheme="minorHAnsi"/>
          <w:noProof w:val="0"/>
          <w:color w:val="000000"/>
          <w:lang w:eastAsia="en-US"/>
        </w:rPr>
        <w:t xml:space="preserve">Výšku uvedených nákladov </w:t>
      </w:r>
      <w:r w:rsidR="00551B01">
        <w:rPr>
          <w:rFonts w:asciiTheme="minorHAnsi" w:eastAsiaTheme="minorHAnsi" w:hAnsiTheme="minorHAnsi" w:cstheme="minorHAnsi"/>
          <w:noProof w:val="0"/>
          <w:color w:val="000000"/>
          <w:lang w:eastAsia="en-US"/>
        </w:rPr>
        <w:t xml:space="preserve">oznámi objednávateľ zhotoviteľovi bez </w:t>
      </w:r>
      <w:r w:rsidR="00283187">
        <w:rPr>
          <w:rFonts w:asciiTheme="minorHAnsi" w:eastAsiaTheme="minorHAnsi" w:hAnsiTheme="minorHAnsi" w:cstheme="minorHAnsi"/>
          <w:noProof w:val="0"/>
          <w:color w:val="000000"/>
          <w:lang w:eastAsia="en-US"/>
        </w:rPr>
        <w:t xml:space="preserve">zbytočného odkladu po ich </w:t>
      </w:r>
      <w:r w:rsidR="008F16A6">
        <w:rPr>
          <w:rFonts w:asciiTheme="minorHAnsi" w:eastAsiaTheme="minorHAnsi" w:hAnsiTheme="minorHAnsi" w:cstheme="minorHAnsi"/>
          <w:noProof w:val="0"/>
          <w:color w:val="000000"/>
          <w:lang w:eastAsia="en-US"/>
        </w:rPr>
        <w:t>vyčíslení</w:t>
      </w:r>
      <w:r w:rsidR="00283187">
        <w:rPr>
          <w:rFonts w:asciiTheme="minorHAnsi" w:eastAsiaTheme="minorHAnsi" w:hAnsiTheme="minorHAnsi" w:cstheme="minorHAnsi"/>
          <w:noProof w:val="0"/>
          <w:color w:val="000000"/>
          <w:lang w:eastAsia="en-US"/>
        </w:rPr>
        <w:t>.</w:t>
      </w:r>
      <w:r w:rsidR="00E61A74">
        <w:rPr>
          <w:rFonts w:asciiTheme="minorHAnsi" w:eastAsiaTheme="minorHAnsi" w:hAnsiTheme="minorHAnsi" w:cstheme="minorHAnsi"/>
          <w:noProof w:val="0"/>
          <w:color w:val="000000"/>
          <w:lang w:eastAsia="en-US"/>
        </w:rPr>
        <w:t xml:space="preserve"> </w:t>
      </w:r>
    </w:p>
    <w:p w14:paraId="50B08CB6" w14:textId="77777777" w:rsidR="00FD4921" w:rsidRPr="0000179A" w:rsidRDefault="00FD4921" w:rsidP="0000179A">
      <w:pPr>
        <w:pStyle w:val="Odsekzoznamu"/>
        <w:rPr>
          <w:rFonts w:asciiTheme="minorHAnsi" w:eastAsiaTheme="minorHAnsi" w:hAnsiTheme="minorHAnsi" w:cstheme="minorHAnsi"/>
          <w:noProof w:val="0"/>
          <w:color w:val="000000"/>
          <w:lang w:eastAsia="en-US"/>
        </w:rPr>
      </w:pPr>
    </w:p>
    <w:p w14:paraId="55BD0D35" w14:textId="539ACEC9" w:rsidR="00FD4921" w:rsidRPr="00B469DC" w:rsidRDefault="00FD4921" w:rsidP="000F604F">
      <w:pPr>
        <w:pStyle w:val="Odsekzoznamu"/>
        <w:numPr>
          <w:ilvl w:val="0"/>
          <w:numId w:val="7"/>
        </w:numPr>
        <w:tabs>
          <w:tab w:val="left" w:pos="426"/>
        </w:tabs>
        <w:ind w:left="0" w:firstLine="0"/>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47923EB3" w14:textId="4CF1DDEC" w:rsidR="00660DD2" w:rsidRPr="00B469DC" w:rsidRDefault="00274110" w:rsidP="00615D7C">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 xml:space="preserve">Zhotoviteľ berie </w:t>
      </w:r>
      <w:r w:rsidR="003C372A">
        <w:rPr>
          <w:rFonts w:asciiTheme="minorHAnsi" w:eastAsiaTheme="minorHAnsi" w:hAnsiTheme="minorHAnsi" w:cstheme="minorHAnsi"/>
          <w:noProof w:val="0"/>
          <w:color w:val="000000"/>
          <w:lang w:eastAsia="en-US"/>
        </w:rPr>
        <w:t>n</w:t>
      </w:r>
      <w:r w:rsidRPr="00B469DC">
        <w:rPr>
          <w:rFonts w:asciiTheme="minorHAnsi" w:eastAsiaTheme="minorHAnsi" w:hAnsiTheme="minorHAnsi" w:cstheme="minorHAnsi"/>
          <w:noProof w:val="0"/>
          <w:color w:val="000000"/>
          <w:lang w:eastAsia="en-US"/>
        </w:rPr>
        <w:t xml:space="preserve">a </w:t>
      </w:r>
      <w:r w:rsidRPr="001E2DF6">
        <w:rPr>
          <w:rFonts w:asciiTheme="minorHAnsi" w:eastAsiaTheme="minorHAnsi" w:hAnsiTheme="minorHAnsi" w:cstheme="minorHAnsi"/>
          <w:noProof w:val="0"/>
          <w:color w:val="000000"/>
          <w:lang w:eastAsia="en-US"/>
        </w:rPr>
        <w:t xml:space="preserve">vedomie, </w:t>
      </w:r>
      <w:r w:rsidR="00621372" w:rsidRPr="001E2DF6">
        <w:rPr>
          <w:rFonts w:asciiTheme="minorHAnsi" w:eastAsiaTheme="minorHAnsi" w:hAnsiTheme="minorHAnsi" w:cstheme="minorHAnsi"/>
          <w:noProof w:val="0"/>
          <w:color w:val="000000"/>
          <w:lang w:eastAsia="en-US"/>
        </w:rPr>
        <w:t>že</w:t>
      </w:r>
      <w:r w:rsidR="00FD2CC1" w:rsidRPr="001E2DF6">
        <w:rPr>
          <w:rFonts w:asciiTheme="minorHAnsi" w:eastAsiaTheme="minorHAnsi" w:hAnsiTheme="minorHAnsi" w:cstheme="minorHAnsi"/>
          <w:noProof w:val="0"/>
          <w:color w:val="000000"/>
          <w:lang w:eastAsia="en-US"/>
        </w:rPr>
        <w:t xml:space="preserve"> </w:t>
      </w:r>
      <w:r w:rsidR="00A63627" w:rsidRPr="001E2DF6">
        <w:rPr>
          <w:rFonts w:asciiTheme="minorHAnsi" w:eastAsiaTheme="minorHAnsi" w:hAnsiTheme="minorHAnsi" w:cstheme="minorHAnsi"/>
          <w:noProof w:val="0"/>
          <w:color w:val="000000"/>
          <w:lang w:eastAsia="en-US"/>
        </w:rPr>
        <w:t>v </w:t>
      </w:r>
      <w:r w:rsidR="005D0706" w:rsidRPr="001E2DF6">
        <w:rPr>
          <w:rFonts w:asciiTheme="minorHAnsi" w:eastAsiaTheme="minorHAnsi" w:hAnsiTheme="minorHAnsi" w:cstheme="minorHAnsi"/>
          <w:noProof w:val="0"/>
          <w:color w:val="000000"/>
          <w:lang w:eastAsia="en-US"/>
        </w:rPr>
        <w:t>miest</w:t>
      </w:r>
      <w:r w:rsidR="00A63627" w:rsidRPr="001E2DF6">
        <w:rPr>
          <w:rFonts w:asciiTheme="minorHAnsi" w:eastAsiaTheme="minorHAnsi" w:hAnsiTheme="minorHAnsi" w:cstheme="minorHAnsi"/>
          <w:noProof w:val="0"/>
          <w:color w:val="000000"/>
          <w:lang w:eastAsia="en-US"/>
        </w:rPr>
        <w:t xml:space="preserve">e </w:t>
      </w:r>
      <w:r w:rsidR="005D0706" w:rsidRPr="001E2DF6">
        <w:rPr>
          <w:rFonts w:asciiTheme="minorHAnsi" w:eastAsiaTheme="minorHAnsi" w:hAnsiTheme="minorHAnsi" w:cstheme="minorHAnsi"/>
          <w:noProof w:val="0"/>
          <w:color w:val="000000"/>
          <w:lang w:eastAsia="en-US"/>
        </w:rPr>
        <w:t xml:space="preserve">vykonávania </w:t>
      </w:r>
      <w:r w:rsidR="00560007">
        <w:rPr>
          <w:rFonts w:asciiTheme="minorHAnsi" w:eastAsiaTheme="minorHAnsi" w:hAnsiTheme="minorHAnsi" w:cstheme="minorHAnsi"/>
          <w:noProof w:val="0"/>
          <w:color w:val="000000"/>
          <w:lang w:eastAsia="en-US"/>
        </w:rPr>
        <w:t>d</w:t>
      </w:r>
      <w:r w:rsidR="005D0706" w:rsidRPr="001E2DF6">
        <w:rPr>
          <w:rFonts w:asciiTheme="minorHAnsi" w:eastAsiaTheme="minorHAnsi" w:hAnsiTheme="minorHAnsi" w:cstheme="minorHAnsi"/>
          <w:noProof w:val="0"/>
          <w:color w:val="000000"/>
          <w:lang w:eastAsia="en-US"/>
        </w:rPr>
        <w:t xml:space="preserve">iela </w:t>
      </w:r>
      <w:r w:rsidR="00FD2CC1" w:rsidRPr="001E2DF6">
        <w:rPr>
          <w:rFonts w:asciiTheme="minorHAnsi" w:eastAsiaTheme="minorHAnsi" w:hAnsiTheme="minorHAnsi" w:cstheme="minorHAnsi"/>
          <w:noProof w:val="0"/>
          <w:color w:val="000000"/>
          <w:lang w:eastAsia="en-US"/>
        </w:rPr>
        <w:t xml:space="preserve">sa </w:t>
      </w:r>
      <w:r w:rsidR="000B0220" w:rsidRPr="001E2DF6">
        <w:rPr>
          <w:rFonts w:asciiTheme="minorHAnsi" w:eastAsiaTheme="minorHAnsi" w:hAnsiTheme="minorHAnsi" w:cstheme="minorHAnsi"/>
          <w:noProof w:val="0"/>
          <w:color w:val="000000"/>
          <w:lang w:eastAsia="en-US"/>
        </w:rPr>
        <w:t>nachádza</w:t>
      </w:r>
      <w:r w:rsidR="00FD2CC1" w:rsidRPr="001E2DF6">
        <w:rPr>
          <w:rFonts w:asciiTheme="minorHAnsi" w:eastAsiaTheme="minorHAnsi" w:hAnsiTheme="minorHAnsi" w:cstheme="minorHAnsi"/>
          <w:noProof w:val="0"/>
          <w:color w:val="000000"/>
          <w:lang w:eastAsia="en-US"/>
        </w:rPr>
        <w:t xml:space="preserve"> </w:t>
      </w:r>
      <w:r w:rsidR="000C12FC" w:rsidRPr="001E2DF6">
        <w:rPr>
          <w:rFonts w:asciiTheme="minorHAnsi" w:eastAsiaTheme="minorHAnsi" w:hAnsiTheme="minorHAnsi" w:cstheme="minorHAnsi"/>
          <w:noProof w:val="0"/>
          <w:color w:val="000000"/>
          <w:lang w:eastAsia="en-US"/>
        </w:rPr>
        <w:t>hnuteľný</w:t>
      </w:r>
      <w:r w:rsidR="00FD2CC1" w:rsidRPr="001E2DF6">
        <w:rPr>
          <w:rFonts w:asciiTheme="minorHAnsi" w:eastAsiaTheme="minorHAnsi" w:hAnsiTheme="minorHAnsi" w:cstheme="minorHAnsi"/>
          <w:noProof w:val="0"/>
          <w:color w:val="000000"/>
          <w:lang w:eastAsia="en-US"/>
        </w:rPr>
        <w:t xml:space="preserve"> majetok (</w:t>
      </w:r>
      <w:r w:rsidR="000B0220" w:rsidRPr="001E2DF6">
        <w:rPr>
          <w:rFonts w:asciiTheme="minorHAnsi" w:eastAsiaTheme="minorHAnsi" w:hAnsiTheme="minorHAnsi" w:cstheme="minorHAnsi"/>
          <w:noProof w:val="0"/>
          <w:color w:val="000000"/>
          <w:lang w:eastAsia="en-US"/>
        </w:rPr>
        <w:t>nábytok, zriaďovacie predmety, atď.)</w:t>
      </w:r>
      <w:r w:rsidR="00FC43AF" w:rsidRPr="001E2DF6">
        <w:rPr>
          <w:rFonts w:asciiTheme="minorHAnsi" w:eastAsiaTheme="minorHAnsi" w:hAnsiTheme="minorHAnsi" w:cstheme="minorHAnsi"/>
          <w:noProof w:val="0"/>
          <w:color w:val="000000"/>
          <w:lang w:eastAsia="en-US"/>
        </w:rPr>
        <w:t xml:space="preserve"> </w:t>
      </w:r>
      <w:r w:rsidR="00921414" w:rsidRPr="001E2DF6">
        <w:rPr>
          <w:rFonts w:asciiTheme="minorHAnsi" w:eastAsiaTheme="minorHAnsi" w:hAnsiTheme="minorHAnsi" w:cstheme="minorHAnsi"/>
          <w:noProof w:val="0"/>
          <w:color w:val="000000"/>
          <w:lang w:eastAsia="en-US"/>
        </w:rPr>
        <w:t xml:space="preserve">ktorý nie je možné v celom rozsahu </w:t>
      </w:r>
      <w:r w:rsidR="00FD11D4" w:rsidRPr="001E2DF6">
        <w:rPr>
          <w:rFonts w:asciiTheme="minorHAnsi" w:eastAsiaTheme="minorHAnsi" w:hAnsiTheme="minorHAnsi" w:cstheme="minorHAnsi"/>
          <w:noProof w:val="0"/>
          <w:color w:val="000000"/>
          <w:lang w:eastAsia="en-US"/>
        </w:rPr>
        <w:t xml:space="preserve">umiestniť mimo </w:t>
      </w:r>
      <w:r w:rsidR="00921414" w:rsidRPr="001E2DF6">
        <w:rPr>
          <w:rFonts w:asciiTheme="minorHAnsi" w:eastAsiaTheme="minorHAnsi" w:hAnsiTheme="minorHAnsi" w:cstheme="minorHAnsi"/>
          <w:noProof w:val="0"/>
          <w:color w:val="000000"/>
          <w:lang w:eastAsia="en-US"/>
        </w:rPr>
        <w:t xml:space="preserve">priestorov </w:t>
      </w:r>
      <w:r w:rsidR="00FD11D4" w:rsidRPr="001E2DF6">
        <w:rPr>
          <w:rFonts w:asciiTheme="minorHAnsi" w:eastAsiaTheme="minorHAnsi" w:hAnsiTheme="minorHAnsi" w:cstheme="minorHAnsi"/>
          <w:noProof w:val="0"/>
          <w:color w:val="000000"/>
          <w:lang w:eastAsia="en-US"/>
        </w:rPr>
        <w:t xml:space="preserve">staveniska. </w:t>
      </w:r>
      <w:r w:rsidR="00B03F30" w:rsidRPr="001E2DF6">
        <w:rPr>
          <w:rFonts w:asciiTheme="minorHAnsi" w:eastAsiaTheme="minorHAnsi" w:hAnsiTheme="minorHAnsi" w:cstheme="minorHAnsi"/>
          <w:noProof w:val="0"/>
          <w:color w:val="000000"/>
          <w:lang w:eastAsia="en-US"/>
        </w:rPr>
        <w:t>Hnuteľný</w:t>
      </w:r>
      <w:r w:rsidR="00F26ED9" w:rsidRPr="001E2DF6">
        <w:rPr>
          <w:rFonts w:asciiTheme="minorHAnsi" w:eastAsiaTheme="minorHAnsi" w:hAnsiTheme="minorHAnsi" w:cstheme="minorHAnsi"/>
          <w:noProof w:val="0"/>
          <w:color w:val="000000"/>
          <w:lang w:eastAsia="en-US"/>
        </w:rPr>
        <w:t xml:space="preserve"> majetok, ktorý </w:t>
      </w:r>
      <w:r w:rsidR="00B03F30" w:rsidRPr="001E2DF6">
        <w:rPr>
          <w:rFonts w:asciiTheme="minorHAnsi" w:eastAsiaTheme="minorHAnsi" w:hAnsiTheme="minorHAnsi" w:cstheme="minorHAnsi"/>
          <w:noProof w:val="0"/>
          <w:color w:val="000000"/>
          <w:lang w:eastAsia="en-US"/>
        </w:rPr>
        <w:t xml:space="preserve">v súlade s predchádzajúcou vetou </w:t>
      </w:r>
      <w:r w:rsidR="00416E65" w:rsidRPr="001E2DF6">
        <w:rPr>
          <w:rFonts w:asciiTheme="minorHAnsi" w:eastAsiaTheme="minorHAnsi" w:hAnsiTheme="minorHAnsi" w:cstheme="minorHAnsi"/>
          <w:noProof w:val="0"/>
          <w:color w:val="000000"/>
          <w:lang w:eastAsia="en-US"/>
        </w:rPr>
        <w:t>nebude možné umiestniť mimo priestorov</w:t>
      </w:r>
      <w:r w:rsidR="000F15F8" w:rsidRPr="001E2DF6">
        <w:rPr>
          <w:rFonts w:asciiTheme="minorHAnsi" w:eastAsiaTheme="minorHAnsi" w:hAnsiTheme="minorHAnsi" w:cstheme="minorHAnsi"/>
          <w:noProof w:val="0"/>
          <w:color w:val="000000"/>
          <w:lang w:eastAsia="en-US"/>
        </w:rPr>
        <w:t xml:space="preserve"> </w:t>
      </w:r>
      <w:r w:rsidR="00F26ED9" w:rsidRPr="001E2DF6">
        <w:rPr>
          <w:rFonts w:asciiTheme="minorHAnsi" w:eastAsiaTheme="minorHAnsi" w:hAnsiTheme="minorHAnsi" w:cstheme="minorHAnsi"/>
          <w:noProof w:val="0"/>
          <w:color w:val="000000"/>
          <w:lang w:eastAsia="en-US"/>
        </w:rPr>
        <w:t>stavenisk</w:t>
      </w:r>
      <w:r w:rsidR="000F15F8" w:rsidRPr="001E2DF6">
        <w:rPr>
          <w:rFonts w:asciiTheme="minorHAnsi" w:eastAsiaTheme="minorHAnsi" w:hAnsiTheme="minorHAnsi" w:cstheme="minorHAnsi"/>
          <w:noProof w:val="0"/>
          <w:color w:val="000000"/>
          <w:lang w:eastAsia="en-US"/>
        </w:rPr>
        <w:t>a</w:t>
      </w:r>
      <w:r w:rsidR="00416E65" w:rsidRPr="001E2DF6">
        <w:rPr>
          <w:rFonts w:asciiTheme="minorHAnsi" w:eastAsiaTheme="minorHAnsi" w:hAnsiTheme="minorHAnsi" w:cstheme="minorHAnsi"/>
          <w:noProof w:val="0"/>
          <w:color w:val="000000"/>
          <w:lang w:eastAsia="en-US"/>
        </w:rPr>
        <w:t>,</w:t>
      </w:r>
      <w:r w:rsidR="00F26ED9" w:rsidRPr="001E2DF6">
        <w:rPr>
          <w:rFonts w:asciiTheme="minorHAnsi" w:eastAsiaTheme="minorHAnsi" w:hAnsiTheme="minorHAnsi" w:cstheme="minorHAnsi"/>
          <w:noProof w:val="0"/>
          <w:color w:val="000000"/>
          <w:lang w:eastAsia="en-US"/>
        </w:rPr>
        <w:t xml:space="preserve"> </w:t>
      </w:r>
      <w:r w:rsidR="00560007">
        <w:rPr>
          <w:rFonts w:asciiTheme="minorHAnsi" w:eastAsiaTheme="minorHAnsi" w:hAnsiTheme="minorHAnsi" w:cstheme="minorHAnsi"/>
          <w:noProof w:val="0"/>
          <w:color w:val="000000"/>
          <w:lang w:eastAsia="en-US"/>
        </w:rPr>
        <w:t>o</w:t>
      </w:r>
      <w:r w:rsidR="003542ED" w:rsidRPr="001E2DF6">
        <w:rPr>
          <w:rFonts w:asciiTheme="minorHAnsi" w:eastAsiaTheme="minorHAnsi" w:hAnsiTheme="minorHAnsi" w:cstheme="minorHAnsi"/>
          <w:noProof w:val="0"/>
          <w:color w:val="000000"/>
          <w:lang w:eastAsia="en-US"/>
        </w:rPr>
        <w:t>bjednávateľ v </w:t>
      </w:r>
      <w:r w:rsidR="003542ED" w:rsidRPr="00151E78">
        <w:rPr>
          <w:rFonts w:asciiTheme="minorHAnsi" w:eastAsiaTheme="minorHAnsi" w:hAnsiTheme="minorHAnsi" w:cstheme="minorHAnsi"/>
          <w:noProof w:val="0"/>
          <w:color w:val="000000"/>
          <w:lang w:eastAsia="en-US"/>
        </w:rPr>
        <w:t xml:space="preserve">spolupráci </w:t>
      </w:r>
      <w:r w:rsidR="00B738C4" w:rsidRPr="00151E78">
        <w:rPr>
          <w:rFonts w:asciiTheme="minorHAnsi" w:eastAsiaTheme="minorHAnsi" w:hAnsiTheme="minorHAnsi" w:cstheme="minorHAnsi"/>
          <w:noProof w:val="0"/>
          <w:color w:val="000000"/>
          <w:lang w:eastAsia="en-US"/>
        </w:rPr>
        <w:t>so</w:t>
      </w:r>
      <w:r w:rsidR="00744C6B" w:rsidRPr="00151E78">
        <w:rPr>
          <w:rFonts w:asciiTheme="minorHAnsi" w:eastAsiaTheme="minorHAnsi" w:hAnsiTheme="minorHAnsi" w:cstheme="minorHAnsi"/>
          <w:noProof w:val="0"/>
          <w:color w:val="000000"/>
          <w:lang w:eastAsia="en-US"/>
        </w:rPr>
        <w:t xml:space="preserve"> </w:t>
      </w:r>
      <w:r w:rsidR="00151E78" w:rsidRPr="00357EB4">
        <w:rPr>
          <w:rFonts w:asciiTheme="minorHAnsi" w:eastAsiaTheme="minorHAnsi" w:hAnsiTheme="minorHAnsi" w:cstheme="minorHAnsi"/>
          <w:noProof w:val="0"/>
          <w:color w:val="000000"/>
          <w:lang w:eastAsia="en-US"/>
        </w:rPr>
        <w:t xml:space="preserve">Strednou odbornou školou </w:t>
      </w:r>
      <w:r w:rsidR="0027245C">
        <w:rPr>
          <w:rFonts w:asciiTheme="minorHAnsi" w:hAnsiTheme="minorHAnsi" w:cstheme="minorHAnsi"/>
        </w:rPr>
        <w:t xml:space="preserve">- </w:t>
      </w:r>
      <w:r w:rsidR="0027245C" w:rsidRPr="0027245C">
        <w:rPr>
          <w:rFonts w:asciiTheme="minorHAnsi" w:hAnsiTheme="minorHAnsi" w:cstheme="minorHAnsi"/>
        </w:rPr>
        <w:t>Szakközépiskola, Šafárikova 56, Tornaľa</w:t>
      </w:r>
      <w:r w:rsidR="00744C6B" w:rsidRPr="00151E78">
        <w:rPr>
          <w:rFonts w:asciiTheme="minorHAnsi" w:hAnsiTheme="minorHAnsi" w:cstheme="minorHAnsi"/>
        </w:rPr>
        <w:t>,</w:t>
      </w:r>
      <w:r w:rsidR="003542ED" w:rsidRPr="00151E78">
        <w:rPr>
          <w:rFonts w:asciiTheme="minorHAnsi" w:eastAsiaTheme="minorHAnsi" w:hAnsiTheme="minorHAnsi" w:cstheme="minorHAnsi"/>
          <w:noProof w:val="0"/>
          <w:color w:val="000000"/>
          <w:lang w:eastAsia="en-US"/>
        </w:rPr>
        <w:t xml:space="preserve"> </w:t>
      </w:r>
      <w:r w:rsidR="00775BBB" w:rsidRPr="00151E78">
        <w:rPr>
          <w:rFonts w:asciiTheme="minorHAnsi" w:eastAsiaTheme="minorHAnsi" w:hAnsiTheme="minorHAnsi" w:cstheme="minorHAnsi"/>
          <w:noProof w:val="0"/>
          <w:color w:val="000000"/>
          <w:lang w:eastAsia="en-US"/>
        </w:rPr>
        <w:t>pred odovzdaním</w:t>
      </w:r>
      <w:r w:rsidR="00775BBB" w:rsidRPr="001E2DF6">
        <w:rPr>
          <w:rFonts w:asciiTheme="minorHAnsi" w:eastAsiaTheme="minorHAnsi" w:hAnsiTheme="minorHAnsi" w:cstheme="minorHAnsi"/>
          <w:noProof w:val="0"/>
          <w:color w:val="000000"/>
          <w:lang w:eastAsia="en-US"/>
        </w:rPr>
        <w:t xml:space="preserve"> staveniska</w:t>
      </w:r>
      <w:r w:rsidR="00E53A7B">
        <w:rPr>
          <w:rFonts w:asciiTheme="minorHAnsi" w:eastAsiaTheme="minorHAnsi" w:hAnsiTheme="minorHAnsi" w:cstheme="minorHAnsi"/>
          <w:noProof w:val="0"/>
          <w:color w:val="000000"/>
          <w:lang w:eastAsia="en-US"/>
        </w:rPr>
        <w:t xml:space="preserve"> zhotoviteľovi</w:t>
      </w:r>
      <w:r w:rsidR="00B1138B">
        <w:rPr>
          <w:rFonts w:asciiTheme="minorHAnsi" w:eastAsiaTheme="minorHAnsi" w:hAnsiTheme="minorHAnsi" w:cstheme="minorHAnsi"/>
          <w:noProof w:val="0"/>
          <w:color w:val="000000"/>
          <w:lang w:eastAsia="en-US"/>
        </w:rPr>
        <w:t>,</w:t>
      </w:r>
      <w:r w:rsidR="00775BBB" w:rsidRPr="001E2DF6">
        <w:rPr>
          <w:rFonts w:asciiTheme="minorHAnsi" w:eastAsiaTheme="minorHAnsi" w:hAnsiTheme="minorHAnsi" w:cstheme="minorHAnsi"/>
          <w:noProof w:val="0"/>
          <w:color w:val="000000"/>
          <w:lang w:eastAsia="en-US"/>
        </w:rPr>
        <w:t xml:space="preserve"> </w:t>
      </w:r>
      <w:r w:rsidR="000F15F8" w:rsidRPr="001E2DF6">
        <w:rPr>
          <w:rFonts w:asciiTheme="minorHAnsi" w:eastAsiaTheme="minorHAnsi" w:hAnsiTheme="minorHAnsi" w:cstheme="minorHAnsi"/>
          <w:noProof w:val="0"/>
          <w:color w:val="000000"/>
          <w:lang w:eastAsia="en-US"/>
        </w:rPr>
        <w:t xml:space="preserve">vhodným spôsobom </w:t>
      </w:r>
      <w:r w:rsidR="00496919" w:rsidRPr="001E2DF6">
        <w:rPr>
          <w:rFonts w:asciiTheme="minorHAnsi" w:eastAsiaTheme="minorHAnsi" w:hAnsiTheme="minorHAnsi" w:cstheme="minorHAnsi"/>
          <w:noProof w:val="0"/>
          <w:color w:val="000000"/>
          <w:lang w:eastAsia="en-US"/>
        </w:rPr>
        <w:t>u</w:t>
      </w:r>
      <w:r w:rsidR="00273078" w:rsidRPr="001E2DF6">
        <w:rPr>
          <w:rFonts w:asciiTheme="minorHAnsi" w:eastAsiaTheme="minorHAnsi" w:hAnsiTheme="minorHAnsi" w:cstheme="minorHAnsi"/>
          <w:noProof w:val="0"/>
          <w:color w:val="000000"/>
          <w:lang w:eastAsia="en-US"/>
        </w:rPr>
        <w:t>miestni</w:t>
      </w:r>
      <w:r w:rsidR="003542ED" w:rsidRPr="001E2DF6">
        <w:rPr>
          <w:rFonts w:asciiTheme="minorHAnsi" w:eastAsiaTheme="minorHAnsi" w:hAnsiTheme="minorHAnsi" w:cstheme="minorHAnsi"/>
          <w:noProof w:val="0"/>
          <w:color w:val="000000"/>
          <w:lang w:eastAsia="en-US"/>
        </w:rPr>
        <w:t xml:space="preserve"> </w:t>
      </w:r>
      <w:r w:rsidR="00E60174" w:rsidRPr="001E2DF6">
        <w:rPr>
          <w:rFonts w:asciiTheme="minorHAnsi" w:eastAsiaTheme="minorHAnsi" w:hAnsiTheme="minorHAnsi" w:cstheme="minorHAnsi"/>
          <w:noProof w:val="0"/>
          <w:color w:val="000000"/>
          <w:lang w:eastAsia="en-US"/>
        </w:rPr>
        <w:t>v priestoroch staveniska</w:t>
      </w:r>
      <w:r w:rsidR="00B87AA3" w:rsidRPr="001E2DF6">
        <w:rPr>
          <w:rFonts w:asciiTheme="minorHAnsi" w:eastAsiaTheme="minorHAnsi" w:hAnsiTheme="minorHAnsi" w:cstheme="minorHAnsi"/>
          <w:noProof w:val="0"/>
          <w:color w:val="000000"/>
          <w:lang w:eastAsia="en-US"/>
        </w:rPr>
        <w:t xml:space="preserve"> a súčasne ho</w:t>
      </w:r>
      <w:r w:rsidR="003542ED" w:rsidRPr="001E2DF6">
        <w:rPr>
          <w:rFonts w:asciiTheme="minorHAnsi" w:eastAsiaTheme="minorHAnsi" w:hAnsiTheme="minorHAnsi" w:cstheme="minorHAnsi"/>
          <w:noProof w:val="0"/>
          <w:color w:val="000000"/>
          <w:lang w:eastAsia="en-US"/>
        </w:rPr>
        <w:t> zakryje fóliou</w:t>
      </w:r>
      <w:r w:rsidR="00775BBB" w:rsidRPr="001E2DF6">
        <w:rPr>
          <w:rFonts w:asciiTheme="minorHAnsi" w:eastAsiaTheme="minorHAnsi" w:hAnsiTheme="minorHAnsi" w:cstheme="minorHAnsi"/>
          <w:noProof w:val="0"/>
          <w:color w:val="000000"/>
          <w:lang w:eastAsia="en-US"/>
        </w:rPr>
        <w:t>.</w:t>
      </w:r>
      <w:r w:rsidR="003542ED" w:rsidRPr="001E2DF6">
        <w:rPr>
          <w:rFonts w:asciiTheme="minorHAnsi" w:eastAsiaTheme="minorHAnsi" w:hAnsiTheme="minorHAnsi" w:cstheme="minorHAnsi"/>
          <w:noProof w:val="0"/>
          <w:color w:val="000000"/>
          <w:lang w:eastAsia="en-US"/>
        </w:rPr>
        <w:t xml:space="preserve"> </w:t>
      </w:r>
      <w:r w:rsidR="006D56F1" w:rsidRPr="001E2DF6">
        <w:rPr>
          <w:rFonts w:asciiTheme="minorHAnsi" w:eastAsiaTheme="minorHAnsi" w:hAnsiTheme="minorHAnsi" w:cstheme="minorHAnsi"/>
          <w:noProof w:val="0"/>
          <w:color w:val="000000"/>
          <w:lang w:eastAsia="en-US"/>
        </w:rPr>
        <w:t xml:space="preserve">Po odovzdaní </w:t>
      </w:r>
      <w:r w:rsidR="00B53368" w:rsidRPr="001E2DF6">
        <w:rPr>
          <w:rFonts w:asciiTheme="minorHAnsi" w:eastAsiaTheme="minorHAnsi" w:hAnsiTheme="minorHAnsi" w:cstheme="minorHAnsi"/>
          <w:noProof w:val="0"/>
          <w:color w:val="000000"/>
          <w:lang w:eastAsia="en-US"/>
        </w:rPr>
        <w:t>a prevzatí staveniska</w:t>
      </w:r>
      <w:r w:rsidR="00B53368" w:rsidRPr="00B469DC">
        <w:rPr>
          <w:rFonts w:asciiTheme="minorHAnsi" w:eastAsiaTheme="minorHAnsi" w:hAnsiTheme="minorHAnsi" w:cstheme="minorHAnsi"/>
          <w:noProof w:val="0"/>
          <w:color w:val="000000"/>
          <w:lang w:eastAsia="en-US"/>
        </w:rPr>
        <w:t xml:space="preserve"> </w:t>
      </w:r>
      <w:r w:rsidR="00A93A33">
        <w:rPr>
          <w:rFonts w:asciiTheme="minorHAnsi" w:eastAsiaTheme="minorHAnsi" w:hAnsiTheme="minorHAnsi" w:cstheme="minorHAnsi"/>
          <w:noProof w:val="0"/>
          <w:color w:val="000000"/>
          <w:lang w:eastAsia="en-US"/>
        </w:rPr>
        <w:t>z</w:t>
      </w:r>
      <w:r w:rsidR="00A93A33" w:rsidRPr="00B469DC">
        <w:rPr>
          <w:rFonts w:asciiTheme="minorHAnsi" w:eastAsiaTheme="minorHAnsi" w:hAnsiTheme="minorHAnsi" w:cstheme="minorHAnsi"/>
          <w:noProof w:val="0"/>
          <w:color w:val="000000"/>
          <w:lang w:eastAsia="en-US"/>
        </w:rPr>
        <w:t xml:space="preserve">hotoviteľovi </w:t>
      </w:r>
      <w:r w:rsidR="006F4A3B" w:rsidRPr="00B469DC">
        <w:rPr>
          <w:rFonts w:asciiTheme="minorHAnsi" w:eastAsiaTheme="minorHAnsi" w:hAnsiTheme="minorHAnsi" w:cstheme="minorHAnsi"/>
          <w:noProof w:val="0"/>
          <w:color w:val="000000"/>
          <w:lang w:eastAsia="en-US"/>
        </w:rPr>
        <w:t xml:space="preserve">zodpovedá </w:t>
      </w:r>
      <w:r w:rsidR="00140C5D" w:rsidRPr="00B469DC">
        <w:rPr>
          <w:rFonts w:asciiTheme="minorHAnsi" w:eastAsiaTheme="minorHAnsi" w:hAnsiTheme="minorHAnsi" w:cstheme="minorHAnsi"/>
          <w:noProof w:val="0"/>
          <w:color w:val="000000"/>
          <w:lang w:eastAsia="en-US"/>
        </w:rPr>
        <w:t>za</w:t>
      </w:r>
      <w:r w:rsidR="006F4A3B" w:rsidRPr="00B469DC">
        <w:rPr>
          <w:rFonts w:asciiTheme="minorHAnsi" w:eastAsiaTheme="minorHAnsi" w:hAnsiTheme="minorHAnsi" w:cstheme="minorHAnsi"/>
          <w:noProof w:val="0"/>
          <w:color w:val="000000"/>
          <w:lang w:eastAsia="en-US"/>
        </w:rPr>
        <w:t xml:space="preserve"> </w:t>
      </w:r>
      <w:r w:rsidR="0081554F" w:rsidRPr="00B469DC">
        <w:rPr>
          <w:rFonts w:asciiTheme="minorHAnsi" w:eastAsiaTheme="minorHAnsi" w:hAnsiTheme="minorHAnsi" w:cstheme="minorHAnsi"/>
          <w:noProof w:val="0"/>
          <w:color w:val="000000"/>
          <w:lang w:eastAsia="en-US"/>
        </w:rPr>
        <w:t>uvedený hnuteľný</w:t>
      </w:r>
      <w:r w:rsidR="006F4A3B" w:rsidRPr="00B469DC">
        <w:rPr>
          <w:rFonts w:asciiTheme="minorHAnsi" w:eastAsiaTheme="minorHAnsi" w:hAnsiTheme="minorHAnsi" w:cstheme="minorHAnsi"/>
          <w:noProof w:val="0"/>
          <w:color w:val="000000"/>
          <w:lang w:eastAsia="en-US"/>
        </w:rPr>
        <w:t xml:space="preserve"> majetok </w:t>
      </w:r>
      <w:r w:rsidR="00140C5D" w:rsidRPr="00B469DC">
        <w:rPr>
          <w:rFonts w:asciiTheme="minorHAnsi" w:eastAsiaTheme="minorHAnsi" w:hAnsiTheme="minorHAnsi" w:cstheme="minorHAnsi"/>
          <w:noProof w:val="0"/>
          <w:color w:val="000000"/>
          <w:lang w:eastAsia="en-US"/>
        </w:rPr>
        <w:t xml:space="preserve">na stavenisku </w:t>
      </w:r>
      <w:r w:rsidR="003E747A">
        <w:rPr>
          <w:rFonts w:asciiTheme="minorHAnsi" w:eastAsiaTheme="minorHAnsi" w:hAnsiTheme="minorHAnsi" w:cstheme="minorHAnsi"/>
          <w:noProof w:val="0"/>
          <w:color w:val="000000"/>
          <w:lang w:eastAsia="en-US"/>
        </w:rPr>
        <w:t>z</w:t>
      </w:r>
      <w:r w:rsidR="003E747A" w:rsidRPr="00B469DC">
        <w:rPr>
          <w:rFonts w:asciiTheme="minorHAnsi" w:eastAsiaTheme="minorHAnsi" w:hAnsiTheme="minorHAnsi" w:cstheme="minorHAnsi"/>
          <w:noProof w:val="0"/>
          <w:color w:val="000000"/>
          <w:lang w:eastAsia="en-US"/>
        </w:rPr>
        <w:t>hotoviteľ</w:t>
      </w:r>
      <w:r w:rsidR="006F4A3B" w:rsidRPr="00B469DC">
        <w:rPr>
          <w:rFonts w:asciiTheme="minorHAnsi" w:eastAsiaTheme="minorHAnsi" w:hAnsiTheme="minorHAnsi" w:cstheme="minorHAnsi"/>
          <w:noProof w:val="0"/>
          <w:color w:val="000000"/>
          <w:lang w:eastAsia="en-US"/>
        </w:rPr>
        <w:t xml:space="preserve">. </w:t>
      </w:r>
      <w:r w:rsidR="00593373" w:rsidRPr="00B469DC">
        <w:rPr>
          <w:rFonts w:asciiTheme="minorHAnsi" w:eastAsiaTheme="minorHAnsi" w:hAnsiTheme="minorHAnsi" w:cstheme="minorHAnsi"/>
          <w:noProof w:val="0"/>
          <w:color w:val="000000"/>
          <w:lang w:eastAsia="en-US"/>
        </w:rPr>
        <w:t xml:space="preserve">O odovzdaní a prevzatí </w:t>
      </w:r>
      <w:r w:rsidR="00F61ECA" w:rsidRPr="00B469DC">
        <w:rPr>
          <w:rFonts w:asciiTheme="minorHAnsi" w:eastAsiaTheme="minorHAnsi" w:hAnsiTheme="minorHAnsi" w:cstheme="minorHAnsi"/>
          <w:noProof w:val="0"/>
          <w:color w:val="000000"/>
          <w:lang w:eastAsia="en-US"/>
        </w:rPr>
        <w:t xml:space="preserve">uvedeného </w:t>
      </w:r>
      <w:r w:rsidR="006940B6" w:rsidRPr="00B469DC">
        <w:rPr>
          <w:rFonts w:asciiTheme="minorHAnsi" w:eastAsiaTheme="minorHAnsi" w:hAnsiTheme="minorHAnsi" w:cstheme="minorHAnsi"/>
          <w:noProof w:val="0"/>
          <w:color w:val="000000"/>
          <w:lang w:eastAsia="en-US"/>
        </w:rPr>
        <w:t>hnuteľného</w:t>
      </w:r>
      <w:r w:rsidR="00AF1FC1" w:rsidRPr="00B469DC">
        <w:rPr>
          <w:rFonts w:asciiTheme="minorHAnsi" w:eastAsiaTheme="minorHAnsi" w:hAnsiTheme="minorHAnsi" w:cstheme="minorHAnsi"/>
          <w:noProof w:val="0"/>
          <w:color w:val="000000"/>
          <w:lang w:eastAsia="en-US"/>
        </w:rPr>
        <w:t xml:space="preserve"> majetku budú vypracované </w:t>
      </w:r>
      <w:r w:rsidR="00F61ECA" w:rsidRPr="00B469DC">
        <w:rPr>
          <w:rFonts w:asciiTheme="minorHAnsi" w:eastAsiaTheme="minorHAnsi" w:hAnsiTheme="minorHAnsi" w:cstheme="minorHAnsi"/>
          <w:noProof w:val="0"/>
          <w:color w:val="000000"/>
          <w:lang w:eastAsia="en-US"/>
        </w:rPr>
        <w:t>osobitné</w:t>
      </w:r>
      <w:r w:rsidR="00AF1FC1" w:rsidRPr="00B469DC">
        <w:rPr>
          <w:rFonts w:asciiTheme="minorHAnsi" w:eastAsiaTheme="minorHAnsi" w:hAnsiTheme="minorHAnsi" w:cstheme="minorHAnsi"/>
          <w:noProof w:val="0"/>
          <w:color w:val="000000"/>
          <w:lang w:eastAsia="en-US"/>
        </w:rPr>
        <w:t xml:space="preserve"> protokoly</w:t>
      </w:r>
      <w:r w:rsidR="00AA7297" w:rsidRPr="00B469DC">
        <w:rPr>
          <w:rFonts w:asciiTheme="minorHAnsi" w:eastAsiaTheme="minorHAnsi" w:hAnsiTheme="minorHAnsi" w:cstheme="minorHAnsi"/>
          <w:noProof w:val="0"/>
          <w:color w:val="000000"/>
          <w:lang w:eastAsia="en-US"/>
        </w:rPr>
        <w:t xml:space="preserve">, a to jednak pri prevzatí staveniska </w:t>
      </w:r>
      <w:r w:rsidR="006C5D35">
        <w:rPr>
          <w:rFonts w:asciiTheme="minorHAnsi" w:eastAsiaTheme="minorHAnsi" w:hAnsiTheme="minorHAnsi" w:cstheme="minorHAnsi"/>
          <w:noProof w:val="0"/>
          <w:color w:val="000000"/>
          <w:lang w:eastAsia="en-US"/>
        </w:rPr>
        <w:t>z</w:t>
      </w:r>
      <w:r w:rsidR="006C5D35" w:rsidRPr="00B469DC">
        <w:rPr>
          <w:rFonts w:asciiTheme="minorHAnsi" w:eastAsiaTheme="minorHAnsi" w:hAnsiTheme="minorHAnsi" w:cstheme="minorHAnsi"/>
          <w:noProof w:val="0"/>
          <w:color w:val="000000"/>
          <w:lang w:eastAsia="en-US"/>
        </w:rPr>
        <w:t>hotoviteľom</w:t>
      </w:r>
      <w:r w:rsidR="00AA7297" w:rsidRPr="00B469DC">
        <w:rPr>
          <w:rFonts w:asciiTheme="minorHAnsi" w:eastAsiaTheme="minorHAnsi" w:hAnsiTheme="minorHAnsi" w:cstheme="minorHAnsi"/>
          <w:noProof w:val="0"/>
          <w:color w:val="000000"/>
          <w:lang w:eastAsia="en-US"/>
        </w:rPr>
        <w:t xml:space="preserve">, ako aj pri </w:t>
      </w:r>
      <w:r w:rsidR="00713458" w:rsidRPr="00B469DC">
        <w:rPr>
          <w:rFonts w:asciiTheme="minorHAnsi" w:eastAsiaTheme="minorHAnsi" w:hAnsiTheme="minorHAnsi" w:cstheme="minorHAnsi"/>
          <w:noProof w:val="0"/>
          <w:color w:val="000000"/>
          <w:lang w:eastAsia="en-US"/>
        </w:rPr>
        <w:t xml:space="preserve">odovzdaní vykonaného </w:t>
      </w:r>
      <w:r w:rsidR="00896B47">
        <w:rPr>
          <w:rFonts w:asciiTheme="minorHAnsi" w:eastAsiaTheme="minorHAnsi" w:hAnsiTheme="minorHAnsi" w:cstheme="minorHAnsi"/>
          <w:noProof w:val="0"/>
          <w:color w:val="000000"/>
          <w:lang w:eastAsia="en-US"/>
        </w:rPr>
        <w:t>d</w:t>
      </w:r>
      <w:r w:rsidR="00896B47" w:rsidRPr="00B469DC">
        <w:rPr>
          <w:rFonts w:asciiTheme="minorHAnsi" w:eastAsiaTheme="minorHAnsi" w:hAnsiTheme="minorHAnsi" w:cstheme="minorHAnsi"/>
          <w:noProof w:val="0"/>
          <w:color w:val="000000"/>
          <w:lang w:eastAsia="en-US"/>
        </w:rPr>
        <w:t xml:space="preserve">iela </w:t>
      </w:r>
      <w:r w:rsidR="00896B47">
        <w:rPr>
          <w:rFonts w:asciiTheme="minorHAnsi" w:eastAsiaTheme="minorHAnsi" w:hAnsiTheme="minorHAnsi" w:cstheme="minorHAnsi"/>
          <w:noProof w:val="0"/>
          <w:color w:val="000000"/>
          <w:lang w:eastAsia="en-US"/>
        </w:rPr>
        <w:t>o</w:t>
      </w:r>
      <w:r w:rsidR="00896B47" w:rsidRPr="00B469DC">
        <w:rPr>
          <w:rFonts w:asciiTheme="minorHAnsi" w:eastAsiaTheme="minorHAnsi" w:hAnsiTheme="minorHAnsi" w:cstheme="minorHAnsi"/>
          <w:noProof w:val="0"/>
          <w:color w:val="000000"/>
          <w:lang w:eastAsia="en-US"/>
        </w:rPr>
        <w:t xml:space="preserve">bjednávateľovi </w:t>
      </w:r>
      <w:r w:rsidR="00AF1FC1" w:rsidRPr="00B469DC">
        <w:rPr>
          <w:rFonts w:asciiTheme="minorHAnsi" w:eastAsiaTheme="minorHAnsi" w:hAnsiTheme="minorHAnsi" w:cstheme="minorHAnsi"/>
          <w:noProof w:val="0"/>
          <w:color w:val="000000"/>
          <w:lang w:eastAsia="en-US"/>
        </w:rPr>
        <w:t>(</w:t>
      </w:r>
      <w:r w:rsidR="00CB7DC0" w:rsidRPr="00B469DC">
        <w:rPr>
          <w:rFonts w:asciiTheme="minorHAnsi" w:eastAsiaTheme="minorHAnsi" w:hAnsiTheme="minorHAnsi" w:cstheme="minorHAnsi"/>
          <w:noProof w:val="0"/>
          <w:color w:val="000000"/>
          <w:lang w:eastAsia="en-US"/>
        </w:rPr>
        <w:t xml:space="preserve">preberací protokol). Súčasťou </w:t>
      </w:r>
      <w:r w:rsidR="00672690" w:rsidRPr="00B469DC">
        <w:rPr>
          <w:rFonts w:asciiTheme="minorHAnsi" w:eastAsiaTheme="minorHAnsi" w:hAnsiTheme="minorHAnsi" w:cstheme="minorHAnsi"/>
          <w:noProof w:val="0"/>
          <w:color w:val="000000"/>
          <w:lang w:eastAsia="en-US"/>
        </w:rPr>
        <w:t xml:space="preserve">uvedených </w:t>
      </w:r>
      <w:r w:rsidR="00CB7DC0" w:rsidRPr="00B469DC">
        <w:rPr>
          <w:rFonts w:asciiTheme="minorHAnsi" w:eastAsiaTheme="minorHAnsi" w:hAnsiTheme="minorHAnsi" w:cstheme="minorHAnsi"/>
          <w:noProof w:val="0"/>
          <w:color w:val="000000"/>
          <w:lang w:eastAsia="en-US"/>
        </w:rPr>
        <w:t>protokol</w:t>
      </w:r>
      <w:r w:rsidR="00672690" w:rsidRPr="00B469DC">
        <w:rPr>
          <w:rFonts w:asciiTheme="minorHAnsi" w:eastAsiaTheme="minorHAnsi" w:hAnsiTheme="minorHAnsi" w:cstheme="minorHAnsi"/>
          <w:noProof w:val="0"/>
          <w:color w:val="000000"/>
          <w:lang w:eastAsia="en-US"/>
        </w:rPr>
        <w:t>ov</w:t>
      </w:r>
      <w:r w:rsidR="00CB7DC0" w:rsidRPr="00B469DC">
        <w:rPr>
          <w:rFonts w:asciiTheme="minorHAnsi" w:eastAsiaTheme="minorHAnsi" w:hAnsiTheme="minorHAnsi" w:cstheme="minorHAnsi"/>
          <w:noProof w:val="0"/>
          <w:color w:val="000000"/>
          <w:lang w:eastAsia="en-US"/>
        </w:rPr>
        <w:t xml:space="preserve"> bude </w:t>
      </w:r>
      <w:r w:rsidR="00472789" w:rsidRPr="00B469DC">
        <w:rPr>
          <w:rFonts w:asciiTheme="minorHAnsi" w:eastAsiaTheme="minorHAnsi" w:hAnsiTheme="minorHAnsi" w:cstheme="minorHAnsi"/>
          <w:noProof w:val="0"/>
          <w:color w:val="000000"/>
          <w:lang w:eastAsia="en-US"/>
        </w:rPr>
        <w:t xml:space="preserve">presná </w:t>
      </w:r>
      <w:r w:rsidR="00672690" w:rsidRPr="00B469DC">
        <w:rPr>
          <w:rFonts w:asciiTheme="minorHAnsi" w:eastAsiaTheme="minorHAnsi" w:hAnsiTheme="minorHAnsi" w:cstheme="minorHAnsi"/>
          <w:noProof w:val="0"/>
          <w:color w:val="000000"/>
          <w:lang w:eastAsia="en-US"/>
        </w:rPr>
        <w:t>špecifikácia hnuteľného majetku</w:t>
      </w:r>
      <w:r w:rsidR="00CB7DC0" w:rsidRPr="00B469DC">
        <w:rPr>
          <w:rFonts w:asciiTheme="minorHAnsi" w:eastAsiaTheme="minorHAnsi" w:hAnsiTheme="minorHAnsi" w:cstheme="minorHAnsi"/>
          <w:noProof w:val="0"/>
          <w:color w:val="000000"/>
          <w:lang w:eastAsia="en-US"/>
        </w:rPr>
        <w:t xml:space="preserve"> a</w:t>
      </w:r>
      <w:r w:rsidR="00472789" w:rsidRPr="00B469DC">
        <w:rPr>
          <w:rFonts w:asciiTheme="minorHAnsi" w:eastAsiaTheme="minorHAnsi" w:hAnsiTheme="minorHAnsi" w:cstheme="minorHAnsi"/>
          <w:noProof w:val="0"/>
          <w:color w:val="000000"/>
          <w:lang w:eastAsia="en-US"/>
        </w:rPr>
        <w:t xml:space="preserve"> v prípade potreby aj jeho </w:t>
      </w:r>
      <w:r w:rsidR="00CB7DC0" w:rsidRPr="00B469DC">
        <w:rPr>
          <w:rFonts w:asciiTheme="minorHAnsi" w:eastAsiaTheme="minorHAnsi" w:hAnsiTheme="minorHAnsi" w:cstheme="minorHAnsi"/>
          <w:noProof w:val="0"/>
          <w:color w:val="000000"/>
          <w:lang w:eastAsia="en-US"/>
        </w:rPr>
        <w:t>fotodokumentácia.</w:t>
      </w:r>
    </w:p>
    <w:p w14:paraId="58208697" w14:textId="4FE47794" w:rsidR="00685F51" w:rsidRPr="008410FE" w:rsidRDefault="00685F51" w:rsidP="00685F51">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665B8C">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665B8C">
        <w:rPr>
          <w:rFonts w:asciiTheme="minorHAnsi" w:hAnsiTheme="minorHAnsi" w:cstheme="minorHAnsi"/>
          <w:bCs/>
        </w:rPr>
        <w:t>Nariadenia Európskeho parlamentu a Rady (EÚ) 2020/852 z 18. júna 2020 o vytvorení rámca na uľahčenie udržateľných investícií a o zmene nariadenia (EÚ) 2019/2088</w:t>
      </w:r>
      <w:r w:rsidRPr="00665B8C">
        <w:rPr>
          <w:rFonts w:asciiTheme="minorHAnsi" w:hAnsiTheme="minorHAnsi" w:cstheme="minorHAnsi"/>
        </w:rPr>
        <w:t xml:space="preserve">. Keďže objednávateľ očakáva, že bude dodanie diela financované aj na základe </w:t>
      </w:r>
      <w:r w:rsidRPr="00665B8C">
        <w:rPr>
          <w:rFonts w:asciiTheme="minorHAnsi" w:hAnsiTheme="minorHAnsi" w:cstheme="minorHAnsi"/>
          <w:color w:val="000000"/>
        </w:rPr>
        <w:t>zmluvy o </w:t>
      </w:r>
      <w:r w:rsidR="008E247F">
        <w:rPr>
          <w:rFonts w:asciiTheme="minorHAnsi" w:hAnsiTheme="minorHAnsi" w:cstheme="minorHAnsi"/>
          <w:color w:val="000000"/>
        </w:rPr>
        <w:t>NFP</w:t>
      </w:r>
      <w:r w:rsidRPr="00665B8C">
        <w:rPr>
          <w:rFonts w:asciiTheme="minorHAnsi" w:hAnsiTheme="minorHAnsi" w:cstheme="minorHAnsi"/>
        </w:rPr>
        <w:t xml:space="preserve"> uzatvorenej medzi </w:t>
      </w:r>
      <w:r>
        <w:rPr>
          <w:rFonts w:asciiTheme="minorHAnsi" w:hAnsiTheme="minorHAnsi" w:cstheme="minorHAnsi"/>
        </w:rPr>
        <w:t>o</w:t>
      </w:r>
      <w:r w:rsidRPr="00665B8C">
        <w:rPr>
          <w:rFonts w:asciiTheme="minorHAnsi" w:hAnsiTheme="minorHAnsi" w:cstheme="minorHAnsi"/>
        </w:rPr>
        <w:t xml:space="preserve">bjednávateľom a poskytovateľom </w:t>
      </w:r>
      <w:r w:rsidR="009266EF">
        <w:rPr>
          <w:rFonts w:asciiTheme="minorHAnsi" w:hAnsiTheme="minorHAnsi" w:cstheme="minorHAnsi"/>
        </w:rPr>
        <w:t xml:space="preserve">NFP </w:t>
      </w:r>
      <w:r w:rsidRPr="00665B8C">
        <w:rPr>
          <w:rFonts w:asciiTheme="minorHAnsi" w:hAnsiTheme="minorHAnsi" w:cstheme="minorHAnsi"/>
        </w:rPr>
        <w:t xml:space="preserve">na </w:t>
      </w:r>
      <w:r w:rsidRPr="000A2F54">
        <w:rPr>
          <w:rFonts w:asciiTheme="minorHAnsi" w:hAnsiTheme="minorHAnsi" w:cstheme="minorHAnsi"/>
        </w:rPr>
        <w:t xml:space="preserve">základe výzvy vyhlásenej </w:t>
      </w:r>
      <w:r w:rsidR="000A2F54" w:rsidRPr="000A2F54">
        <w:rPr>
          <w:rFonts w:asciiTheme="minorHAnsi" w:hAnsiTheme="minorHAnsi" w:cstheme="minorHAnsi"/>
          <w:color w:val="000000" w:themeColor="text1"/>
        </w:rPr>
        <w:t>Ministerstvom investícií, regionálneho rozvoja a informatizácie Slovenskej republiky</w:t>
      </w:r>
      <w:r w:rsidRPr="00621F85">
        <w:rPr>
          <w:rFonts w:asciiTheme="minorHAnsi" w:hAnsiTheme="minorHAnsi" w:cstheme="minorHAnsi"/>
        </w:rPr>
        <w:t xml:space="preserve"> </w:t>
      </w:r>
      <w:r w:rsidRPr="00621F85">
        <w:rPr>
          <w:rFonts w:asciiTheme="minorHAnsi" w:hAnsiTheme="minorHAnsi" w:cstheme="minorHAnsi"/>
          <w:color w:val="000000"/>
        </w:rPr>
        <w:t xml:space="preserve">s kódom </w:t>
      </w:r>
      <w:r w:rsidR="00775D96" w:rsidRPr="000A2F54">
        <w:rPr>
          <w:rFonts w:asciiTheme="minorHAnsi" w:hAnsiTheme="minorHAnsi" w:cstheme="minorHAnsi"/>
          <w:bCs/>
        </w:rPr>
        <w:t>PSK-MIRRI-001-2023-DV-FST</w:t>
      </w:r>
      <w:r w:rsidR="00775D96" w:rsidRPr="00621F85" w:rsidDel="00775D96">
        <w:rPr>
          <w:rFonts w:asciiTheme="minorHAnsi" w:hAnsiTheme="minorHAnsi" w:cstheme="minorHAnsi"/>
          <w:color w:val="000000"/>
        </w:rPr>
        <w:t xml:space="preserve"> </w:t>
      </w:r>
      <w:r w:rsidRPr="000A2F54">
        <w:rPr>
          <w:rFonts w:asciiTheme="minorHAnsi" w:hAnsiTheme="minorHAnsi" w:cstheme="minorHAnsi"/>
          <w:color w:val="000000"/>
        </w:rPr>
        <w:t>(ďalej len ako „</w:t>
      </w:r>
      <w:r w:rsidRPr="000A2F54">
        <w:rPr>
          <w:rFonts w:asciiTheme="minorHAnsi" w:hAnsiTheme="minorHAnsi" w:cstheme="minorHAnsi"/>
          <w:b/>
          <w:bCs/>
          <w:color w:val="000000"/>
        </w:rPr>
        <w:t>výzva</w:t>
      </w:r>
      <w:r w:rsidRPr="000A2F54">
        <w:rPr>
          <w:rFonts w:asciiTheme="minorHAnsi" w:hAnsiTheme="minorHAnsi" w:cstheme="minorHAnsi"/>
          <w:color w:val="000000"/>
        </w:rPr>
        <w:t>“)</w:t>
      </w:r>
      <w:r w:rsidRPr="000A2F54">
        <w:rPr>
          <w:rFonts w:asciiTheme="minorHAnsi" w:hAnsiTheme="minorHAnsi" w:cstheme="minorHAnsi"/>
        </w:rPr>
        <w:t>, zhotoviteľ vykoná dielo tak, aby bolo objednávateľovi dodané v súlade</w:t>
      </w:r>
      <w:r w:rsidRPr="00665B8C">
        <w:rPr>
          <w:rFonts w:asciiTheme="minorHAnsi" w:hAnsiTheme="minorHAnsi" w:cstheme="minorHAnsi"/>
        </w:rPr>
        <w:t xml:space="preserve"> s podmienkou </w:t>
      </w:r>
      <w:r>
        <w:rPr>
          <w:rFonts w:asciiTheme="minorHAnsi" w:hAnsiTheme="minorHAnsi" w:cstheme="minorHAnsi"/>
        </w:rPr>
        <w:t>v</w:t>
      </w:r>
      <w:r w:rsidRPr="00665B8C">
        <w:rPr>
          <w:rFonts w:asciiTheme="minorHAnsi" w:hAnsiTheme="minorHAnsi" w:cstheme="minorHAnsi"/>
        </w:rPr>
        <w:t xml:space="preserve">ýzvy spočívajúcou v implementácii zásady „nespôsobovať významnú škodu“ podľa </w:t>
      </w:r>
      <w:r w:rsidRPr="00043123">
        <w:rPr>
          <w:rFonts w:asciiTheme="minorHAnsi" w:hAnsiTheme="minorHAnsi" w:cstheme="minorHAnsi"/>
        </w:rPr>
        <w:t xml:space="preserve">prílohy č. </w:t>
      </w:r>
      <w:r w:rsidR="00043123" w:rsidRPr="00043123">
        <w:rPr>
          <w:rFonts w:asciiTheme="minorHAnsi" w:hAnsiTheme="minorHAnsi" w:cstheme="minorHAnsi"/>
        </w:rPr>
        <w:t>7</w:t>
      </w:r>
      <w:r w:rsidRPr="00043123">
        <w:rPr>
          <w:rFonts w:asciiTheme="minorHAnsi" w:hAnsiTheme="minorHAnsi" w:cstheme="minorHAnsi"/>
        </w:rPr>
        <w:t xml:space="preserve"> </w:t>
      </w:r>
      <w:r w:rsidR="00AB6789" w:rsidRPr="00043123">
        <w:rPr>
          <w:rFonts w:asciiTheme="minorHAnsi" w:hAnsiTheme="minorHAnsi" w:cstheme="minorHAnsi"/>
        </w:rPr>
        <w:t>v</w:t>
      </w:r>
      <w:r w:rsidRPr="00043123">
        <w:rPr>
          <w:rFonts w:asciiTheme="minorHAnsi" w:hAnsiTheme="minorHAnsi" w:cstheme="minorHAnsi"/>
        </w:rPr>
        <w:t>ýzvy</w:t>
      </w:r>
      <w:r w:rsidRPr="008410FE">
        <w:rPr>
          <w:rFonts w:asciiTheme="minorHAnsi" w:hAnsiTheme="minorHAnsi" w:cstheme="minorHAnsi"/>
        </w:rPr>
        <w:t xml:space="preserve">. </w:t>
      </w:r>
      <w:r w:rsidRPr="00665B8C">
        <w:rPr>
          <w:rFonts w:asciiTheme="minorHAnsi" w:hAnsiTheme="minorHAnsi" w:cstheme="minorHAnsi"/>
          <w:color w:val="000000"/>
        </w:rPr>
        <w:t>Aktuálne znenie výzvy ku dňu podpisu tejto Zmluvy je zverejnené na internetovej adrese:</w:t>
      </w:r>
      <w:r w:rsidR="00043123" w:rsidRPr="00043123">
        <w:t xml:space="preserve"> </w:t>
      </w:r>
      <w:r w:rsidR="00043123" w:rsidRPr="00043123">
        <w:rPr>
          <w:rFonts w:asciiTheme="minorHAnsi" w:hAnsiTheme="minorHAnsi" w:cstheme="minorHAnsi"/>
          <w:color w:val="000000"/>
        </w:rPr>
        <w:t>https://portal.itms21.sk/vyhlasena-vyzva/?id=2617</w:t>
      </w:r>
    </w:p>
    <w:p w14:paraId="554210CE" w14:textId="376F8820" w:rsidR="009266EF" w:rsidRPr="008410FE" w:rsidRDefault="009266EF" w:rsidP="009266EF">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665B8C">
        <w:rPr>
          <w:rFonts w:asciiTheme="minorHAnsi" w:hAnsiTheme="minorHAnsi" w:cstheme="minorHAnsi"/>
        </w:rPr>
        <w:t xml:space="preserve">Zhotoviteľ je oboznámený s tým, že poskytovateľ </w:t>
      </w:r>
      <w:r w:rsidR="00EC4AB7">
        <w:rPr>
          <w:rFonts w:asciiTheme="minorHAnsi" w:hAnsiTheme="minorHAnsi" w:cstheme="minorHAnsi"/>
        </w:rPr>
        <w:t xml:space="preserve">NFP </w:t>
      </w:r>
      <w:r w:rsidRPr="00665B8C">
        <w:rPr>
          <w:rFonts w:asciiTheme="minorHAnsi" w:hAnsiTheme="minorHAnsi" w:cstheme="minorHAnsi"/>
        </w:rPr>
        <w:t xml:space="preserve">je oprávnený počas trvania tejto Zmluvy podmienky </w:t>
      </w:r>
      <w:r>
        <w:rPr>
          <w:rFonts w:asciiTheme="minorHAnsi" w:hAnsiTheme="minorHAnsi" w:cstheme="minorHAnsi"/>
        </w:rPr>
        <w:t>v</w:t>
      </w:r>
      <w:r w:rsidRPr="00665B8C">
        <w:rPr>
          <w:rFonts w:asciiTheme="minorHAnsi" w:hAnsiTheme="minorHAnsi" w:cstheme="minorHAnsi"/>
        </w:rPr>
        <w:t xml:space="preserve">ýzvy aktualizovať. Za tým účelom berie </w:t>
      </w:r>
      <w:r>
        <w:rPr>
          <w:rFonts w:asciiTheme="minorHAnsi" w:hAnsiTheme="minorHAnsi" w:cstheme="minorHAnsi"/>
        </w:rPr>
        <w:t>z</w:t>
      </w:r>
      <w:r w:rsidRPr="00665B8C">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665B8C">
        <w:rPr>
          <w:rFonts w:asciiTheme="minorHAnsi" w:hAnsiTheme="minorHAnsi" w:cstheme="minorHAnsi"/>
        </w:rPr>
        <w:t xml:space="preserve">ýzvy bude </w:t>
      </w:r>
      <w:r>
        <w:rPr>
          <w:rFonts w:asciiTheme="minorHAnsi" w:hAnsiTheme="minorHAnsi" w:cstheme="minorHAnsi"/>
        </w:rPr>
        <w:t>z</w:t>
      </w:r>
      <w:r w:rsidRPr="00665B8C">
        <w:rPr>
          <w:rFonts w:asciiTheme="minorHAnsi" w:hAnsiTheme="minorHAnsi" w:cstheme="minorHAnsi"/>
        </w:rPr>
        <w:t xml:space="preserve">hotoviteľ pri vykonávaní </w:t>
      </w:r>
      <w:r>
        <w:rPr>
          <w:rFonts w:asciiTheme="minorHAnsi" w:hAnsiTheme="minorHAnsi" w:cstheme="minorHAnsi"/>
        </w:rPr>
        <w:t>d</w:t>
      </w:r>
      <w:r w:rsidRPr="00665B8C">
        <w:rPr>
          <w:rFonts w:asciiTheme="minorHAnsi" w:hAnsiTheme="minorHAnsi" w:cstheme="minorHAnsi"/>
        </w:rPr>
        <w:t xml:space="preserve">iela zohľadňovať aktualizované podmienky </w:t>
      </w:r>
      <w:r>
        <w:rPr>
          <w:rFonts w:asciiTheme="minorHAnsi" w:hAnsiTheme="minorHAnsi" w:cstheme="minorHAnsi"/>
        </w:rPr>
        <w:t>v</w:t>
      </w:r>
      <w:r w:rsidRPr="00665B8C">
        <w:rPr>
          <w:rFonts w:asciiTheme="minorHAnsi" w:hAnsiTheme="minorHAnsi" w:cstheme="minorHAnsi"/>
        </w:rPr>
        <w:t xml:space="preserve">ýzvy a </w:t>
      </w:r>
      <w:r>
        <w:rPr>
          <w:rFonts w:asciiTheme="minorHAnsi" w:hAnsiTheme="minorHAnsi" w:cstheme="minorHAnsi"/>
        </w:rPr>
        <w:t>d</w:t>
      </w:r>
      <w:r w:rsidRPr="00665B8C">
        <w:rPr>
          <w:rFonts w:asciiTheme="minorHAnsi" w:hAnsiTheme="minorHAnsi" w:cstheme="minorHAnsi"/>
        </w:rPr>
        <w:t xml:space="preserve">ielo dodá </w:t>
      </w:r>
      <w:r>
        <w:rPr>
          <w:rFonts w:asciiTheme="minorHAnsi" w:hAnsiTheme="minorHAnsi" w:cstheme="minorHAnsi"/>
        </w:rPr>
        <w:t>o</w:t>
      </w:r>
      <w:r w:rsidRPr="00665B8C">
        <w:rPr>
          <w:rFonts w:asciiTheme="minorHAnsi" w:hAnsiTheme="minorHAnsi" w:cstheme="minorHAnsi"/>
        </w:rPr>
        <w:t xml:space="preserve">bjednávateľovi tak, aby bolo súladné s podmienkami </w:t>
      </w:r>
      <w:r>
        <w:rPr>
          <w:rFonts w:asciiTheme="minorHAnsi" w:hAnsiTheme="minorHAnsi" w:cstheme="minorHAnsi"/>
        </w:rPr>
        <w:t>v</w:t>
      </w:r>
      <w:r w:rsidRPr="00665B8C">
        <w:rPr>
          <w:rFonts w:asciiTheme="minorHAnsi" w:hAnsiTheme="minorHAnsi" w:cstheme="minorHAnsi"/>
        </w:rPr>
        <w:t xml:space="preserve">ýzvy platnými ku dňu dodania diela. V prípade, ak poskytovateľ </w:t>
      </w:r>
      <w:r w:rsidR="00EC4AB7">
        <w:rPr>
          <w:rFonts w:asciiTheme="minorHAnsi" w:hAnsiTheme="minorHAnsi" w:cstheme="minorHAnsi"/>
        </w:rPr>
        <w:t>NFP</w:t>
      </w:r>
      <w:r w:rsidRPr="00665B8C">
        <w:rPr>
          <w:rFonts w:asciiTheme="minorHAnsi" w:hAnsiTheme="minorHAnsi" w:cstheme="minorHAnsi"/>
        </w:rPr>
        <w:t xml:space="preserve"> podmienky </w:t>
      </w:r>
      <w:r w:rsidRPr="00D42D9F">
        <w:rPr>
          <w:rFonts w:asciiTheme="minorHAnsi" w:hAnsiTheme="minorHAnsi" w:cstheme="minorHAnsi"/>
        </w:rPr>
        <w:t>v</w:t>
      </w:r>
      <w:r w:rsidRPr="00665B8C">
        <w:rPr>
          <w:rFonts w:asciiTheme="minorHAnsi" w:hAnsiTheme="minorHAnsi" w:cstheme="minorHAnsi"/>
        </w:rPr>
        <w:t xml:space="preserve">ýzvy zaktualizuje po dni dodania diela, </w:t>
      </w:r>
      <w:r w:rsidRPr="00D42D9F">
        <w:rPr>
          <w:rFonts w:asciiTheme="minorHAnsi" w:hAnsiTheme="minorHAnsi" w:cstheme="minorHAnsi"/>
        </w:rPr>
        <w:t>z</w:t>
      </w:r>
      <w:r w:rsidRPr="00665B8C">
        <w:rPr>
          <w:rFonts w:asciiTheme="minorHAnsi" w:hAnsiTheme="minorHAnsi" w:cstheme="minorHAnsi"/>
        </w:rPr>
        <w:t xml:space="preserve">hotoviteľ na základe výzvy </w:t>
      </w:r>
      <w:r w:rsidRPr="00D42D9F">
        <w:rPr>
          <w:rFonts w:asciiTheme="minorHAnsi" w:hAnsiTheme="minorHAnsi" w:cstheme="minorHAnsi"/>
        </w:rPr>
        <w:t>o</w:t>
      </w:r>
      <w:r w:rsidRPr="00665B8C">
        <w:rPr>
          <w:rFonts w:asciiTheme="minorHAnsi" w:hAnsiTheme="minorHAnsi" w:cstheme="minorHAnsi"/>
        </w:rPr>
        <w:t xml:space="preserve">bjednávateľa </w:t>
      </w:r>
      <w:r w:rsidRPr="00D42D9F">
        <w:rPr>
          <w:rFonts w:asciiTheme="minorHAnsi" w:hAnsiTheme="minorHAnsi" w:cstheme="minorHAnsi"/>
        </w:rPr>
        <w:t>d</w:t>
      </w:r>
      <w:r w:rsidRPr="00665B8C">
        <w:rPr>
          <w:rFonts w:asciiTheme="minorHAnsi" w:hAnsiTheme="minorHAnsi" w:cstheme="minorHAnsi"/>
        </w:rPr>
        <w:t xml:space="preserve">ielo upraví aj po jeho dodaní tak, aby bolo </w:t>
      </w:r>
      <w:r w:rsidRPr="00D42D9F">
        <w:rPr>
          <w:rFonts w:asciiTheme="minorHAnsi" w:hAnsiTheme="minorHAnsi" w:cstheme="minorHAnsi"/>
        </w:rPr>
        <w:t>d</w:t>
      </w:r>
      <w:r w:rsidRPr="00665B8C">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665B8C">
        <w:rPr>
          <w:rFonts w:asciiTheme="minorHAnsi" w:hAnsiTheme="minorHAnsi" w:cstheme="minorHAnsi"/>
        </w:rPr>
        <w:t xml:space="preserve">ýzvy, pričom takáto úprava </w:t>
      </w:r>
      <w:r w:rsidRPr="00D42D9F">
        <w:rPr>
          <w:rFonts w:asciiTheme="minorHAnsi" w:hAnsiTheme="minorHAnsi" w:cstheme="minorHAnsi"/>
        </w:rPr>
        <w:t>d</w:t>
      </w:r>
      <w:r w:rsidRPr="00665B8C">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665B8C">
        <w:rPr>
          <w:rFonts w:asciiTheme="minorHAnsi" w:hAnsiTheme="minorHAnsi" w:cstheme="minorHAnsi"/>
        </w:rPr>
        <w:t>iela je vopred zahrnutá v</w:t>
      </w:r>
      <w:r>
        <w:rPr>
          <w:rFonts w:asciiTheme="minorHAnsi" w:hAnsiTheme="minorHAnsi" w:cstheme="minorHAnsi"/>
        </w:rPr>
        <w:t> c</w:t>
      </w:r>
      <w:r w:rsidRPr="00665B8C">
        <w:rPr>
          <w:rFonts w:asciiTheme="minorHAnsi" w:hAnsiTheme="minorHAnsi" w:cstheme="minorHAnsi"/>
        </w:rPr>
        <w:t>ene</w:t>
      </w:r>
      <w:r>
        <w:rPr>
          <w:rFonts w:asciiTheme="minorHAnsi" w:hAnsiTheme="minorHAnsi" w:cstheme="minorHAnsi"/>
        </w:rPr>
        <w:t xml:space="preserve"> za dielo</w:t>
      </w:r>
      <w:r w:rsidRPr="00665B8C">
        <w:rPr>
          <w:rFonts w:asciiTheme="minorHAnsi" w:hAnsiTheme="minorHAnsi" w:cstheme="minorHAnsi"/>
        </w:rPr>
        <w:t>.</w:t>
      </w:r>
    </w:p>
    <w:p w14:paraId="16AA0B00" w14:textId="1A337E67" w:rsidR="00FD5899" w:rsidRPr="00814F53" w:rsidRDefault="00166BF1" w:rsidP="00814F53">
      <w:pPr>
        <w:pStyle w:val="Odsekzoznamu"/>
        <w:numPr>
          <w:ilvl w:val="0"/>
          <w:numId w:val="30"/>
        </w:numPr>
        <w:tabs>
          <w:tab w:val="left" w:pos="426"/>
        </w:tabs>
        <w:ind w:left="709"/>
        <w:jc w:val="both"/>
        <w:rPr>
          <w:rFonts w:asciiTheme="minorHAnsi" w:eastAsiaTheme="minorHAnsi" w:hAnsiTheme="minorHAnsi" w:cstheme="minorHAnsi"/>
          <w:noProof w:val="0"/>
          <w:color w:val="000000"/>
          <w:lang w:eastAsia="en-US"/>
        </w:rPr>
      </w:pPr>
      <w:r w:rsidRPr="00B469DC">
        <w:rPr>
          <w:rFonts w:asciiTheme="minorHAnsi" w:eastAsiaTheme="minorHAnsi" w:hAnsiTheme="minorHAnsi" w:cstheme="minorHAnsi"/>
          <w:noProof w:val="0"/>
          <w:color w:val="000000"/>
          <w:lang w:eastAsia="en-US"/>
        </w:rPr>
        <w:t>Podmienky v</w:t>
      </w:r>
      <w:r w:rsidR="00186E8E" w:rsidRPr="00B469DC">
        <w:rPr>
          <w:rFonts w:asciiTheme="minorHAnsi" w:eastAsiaTheme="minorHAnsi" w:hAnsiTheme="minorHAnsi" w:cstheme="minorHAnsi"/>
          <w:noProof w:val="0"/>
          <w:color w:val="000000"/>
          <w:lang w:eastAsia="en-US"/>
        </w:rPr>
        <w:t>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skladových priestorov </w:t>
      </w:r>
      <w:r w:rsidR="00590284">
        <w:rPr>
          <w:rFonts w:asciiTheme="minorHAnsi" w:eastAsiaTheme="minorHAnsi" w:hAnsiTheme="minorHAnsi" w:cstheme="minorHAnsi"/>
          <w:noProof w:val="0"/>
          <w:color w:val="000000"/>
          <w:lang w:eastAsia="en-US"/>
        </w:rPr>
        <w:t>na</w:t>
      </w:r>
      <w:r w:rsidR="00186E8E" w:rsidRPr="00B469DC">
        <w:rPr>
          <w:rFonts w:asciiTheme="minorHAnsi" w:eastAsiaTheme="minorHAnsi" w:hAnsiTheme="minorHAnsi" w:cstheme="minorHAnsi"/>
          <w:noProof w:val="0"/>
          <w:color w:val="000000"/>
          <w:lang w:eastAsia="en-US"/>
        </w:rPr>
        <w:t> </w:t>
      </w:r>
      <w:r w:rsidR="00440879">
        <w:rPr>
          <w:rFonts w:asciiTheme="minorHAnsi" w:eastAsiaTheme="minorHAnsi" w:hAnsiTheme="minorHAnsi" w:cstheme="minorHAnsi"/>
          <w:noProof w:val="0"/>
          <w:color w:val="000000"/>
          <w:lang w:eastAsia="en-US"/>
        </w:rPr>
        <w:t>stavbe</w:t>
      </w:r>
      <w:r w:rsidR="00186E8E" w:rsidRPr="00B469DC">
        <w:rPr>
          <w:rFonts w:asciiTheme="minorHAnsi" w:eastAsiaTheme="minorHAnsi" w:hAnsiTheme="minorHAnsi" w:cstheme="minorHAnsi"/>
          <w:noProof w:val="0"/>
          <w:color w:val="000000"/>
          <w:lang w:eastAsia="en-US"/>
        </w:rPr>
        <w:t>, využívani</w:t>
      </w:r>
      <w:r w:rsidRPr="00B469DC">
        <w:rPr>
          <w:rFonts w:asciiTheme="minorHAnsi" w:eastAsiaTheme="minorHAnsi" w:hAnsiTheme="minorHAnsi" w:cstheme="minorHAnsi"/>
          <w:noProof w:val="0"/>
          <w:color w:val="000000"/>
          <w:lang w:eastAsia="en-US"/>
        </w:rPr>
        <w:t>a</w:t>
      </w:r>
      <w:r w:rsidR="00186E8E" w:rsidRPr="00B469DC">
        <w:rPr>
          <w:rFonts w:asciiTheme="minorHAnsi" w:eastAsiaTheme="minorHAnsi" w:hAnsiTheme="minorHAnsi" w:cstheme="minorHAnsi"/>
          <w:noProof w:val="0"/>
          <w:color w:val="000000"/>
          <w:lang w:eastAsia="en-US"/>
        </w:rPr>
        <w:t xml:space="preserve"> </w:t>
      </w:r>
      <w:r w:rsidR="00B0142C" w:rsidRPr="00B469DC">
        <w:rPr>
          <w:rFonts w:asciiTheme="minorHAnsi" w:eastAsiaTheme="minorHAnsi" w:hAnsiTheme="minorHAnsi" w:cstheme="minorHAnsi"/>
          <w:noProof w:val="0"/>
          <w:color w:val="000000"/>
          <w:lang w:eastAsia="en-US"/>
        </w:rPr>
        <w:t xml:space="preserve">spevnených plôch v rámci </w:t>
      </w:r>
      <w:r w:rsidR="003E0AC9" w:rsidRPr="00B469DC">
        <w:rPr>
          <w:rFonts w:asciiTheme="minorHAnsi" w:eastAsiaTheme="minorHAnsi" w:hAnsiTheme="minorHAnsi" w:cstheme="minorHAnsi"/>
          <w:noProof w:val="0"/>
          <w:color w:val="000000"/>
          <w:lang w:eastAsia="en-US"/>
        </w:rPr>
        <w:t>areálu</w:t>
      </w:r>
      <w:r w:rsidR="008A493C">
        <w:rPr>
          <w:rFonts w:asciiTheme="minorHAnsi" w:eastAsiaTheme="minorHAnsi" w:hAnsiTheme="minorHAnsi" w:cstheme="minorHAnsi"/>
          <w:noProof w:val="0"/>
          <w:color w:val="000000"/>
          <w:lang w:eastAsia="en-US"/>
        </w:rPr>
        <w:t>, v ktorom sa stavba nachádza,</w:t>
      </w:r>
      <w:r w:rsidR="00B0142C" w:rsidRPr="00B469DC">
        <w:rPr>
          <w:rFonts w:asciiTheme="minorHAnsi" w:eastAsiaTheme="minorHAnsi" w:hAnsiTheme="minorHAnsi" w:cstheme="minorHAnsi"/>
          <w:noProof w:val="0"/>
          <w:color w:val="000000"/>
          <w:lang w:eastAsia="en-US"/>
        </w:rPr>
        <w:t xml:space="preserve"> a parkovani</w:t>
      </w:r>
      <w:r w:rsidRPr="00B469DC">
        <w:rPr>
          <w:rFonts w:asciiTheme="minorHAnsi" w:eastAsiaTheme="minorHAnsi" w:hAnsiTheme="minorHAnsi" w:cstheme="minorHAnsi"/>
          <w:noProof w:val="0"/>
          <w:color w:val="000000"/>
          <w:lang w:eastAsia="en-US"/>
        </w:rPr>
        <w:t>a</w:t>
      </w:r>
      <w:r w:rsidR="00B0142C" w:rsidRPr="00B469DC">
        <w:rPr>
          <w:rFonts w:asciiTheme="minorHAnsi" w:eastAsiaTheme="minorHAnsi" w:hAnsiTheme="minorHAnsi" w:cstheme="minorHAnsi"/>
          <w:noProof w:val="0"/>
          <w:color w:val="000000"/>
          <w:lang w:eastAsia="en-US"/>
        </w:rPr>
        <w:t xml:space="preserve"> vozidiel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hotoviteľa </w:t>
      </w:r>
      <w:r w:rsidR="00DF0342" w:rsidRPr="00B469DC">
        <w:rPr>
          <w:rFonts w:asciiTheme="minorHAnsi" w:eastAsiaTheme="minorHAnsi" w:hAnsiTheme="minorHAnsi" w:cstheme="minorHAnsi"/>
          <w:noProof w:val="0"/>
          <w:color w:val="000000"/>
          <w:lang w:eastAsia="en-US"/>
        </w:rPr>
        <w:t xml:space="preserve">počas doby vykonávania </w:t>
      </w:r>
      <w:r w:rsidR="001B1DC2">
        <w:rPr>
          <w:rFonts w:asciiTheme="minorHAnsi" w:eastAsiaTheme="minorHAnsi" w:hAnsiTheme="minorHAnsi" w:cstheme="minorHAnsi"/>
          <w:noProof w:val="0"/>
          <w:color w:val="000000"/>
          <w:lang w:eastAsia="en-US"/>
        </w:rPr>
        <w:t>d</w:t>
      </w:r>
      <w:r w:rsidR="001B1DC2" w:rsidRPr="00B469DC">
        <w:rPr>
          <w:rFonts w:asciiTheme="minorHAnsi" w:eastAsiaTheme="minorHAnsi" w:hAnsiTheme="minorHAnsi" w:cstheme="minorHAnsi"/>
          <w:noProof w:val="0"/>
          <w:color w:val="000000"/>
          <w:lang w:eastAsia="en-US"/>
        </w:rPr>
        <w:t xml:space="preserve">iela </w:t>
      </w:r>
      <w:r w:rsidR="00DF0342" w:rsidRPr="00B469DC">
        <w:rPr>
          <w:rFonts w:asciiTheme="minorHAnsi" w:eastAsiaTheme="minorHAnsi" w:hAnsiTheme="minorHAnsi" w:cstheme="minorHAnsi"/>
          <w:noProof w:val="0"/>
          <w:color w:val="000000"/>
          <w:lang w:eastAsia="en-US"/>
        </w:rPr>
        <w:t xml:space="preserve">na základe tejto Zmluvy </w:t>
      </w:r>
      <w:r w:rsidR="00240AE7" w:rsidRPr="00B469DC">
        <w:rPr>
          <w:rFonts w:asciiTheme="minorHAnsi" w:eastAsiaTheme="minorHAnsi" w:hAnsiTheme="minorHAnsi" w:cstheme="minorHAnsi"/>
          <w:noProof w:val="0"/>
          <w:color w:val="000000"/>
          <w:lang w:eastAsia="en-US"/>
        </w:rPr>
        <w:t>bud</w:t>
      </w:r>
      <w:r w:rsidRPr="00B469DC">
        <w:rPr>
          <w:rFonts w:asciiTheme="minorHAnsi" w:eastAsiaTheme="minorHAnsi" w:hAnsiTheme="minorHAnsi" w:cstheme="minorHAnsi"/>
          <w:noProof w:val="0"/>
          <w:color w:val="000000"/>
          <w:lang w:eastAsia="en-US"/>
        </w:rPr>
        <w:t xml:space="preserve">ú </w:t>
      </w:r>
      <w:r w:rsidR="001B1DC2">
        <w:rPr>
          <w:rFonts w:asciiTheme="minorHAnsi" w:eastAsiaTheme="minorHAnsi" w:hAnsiTheme="minorHAnsi" w:cstheme="minorHAnsi"/>
          <w:noProof w:val="0"/>
          <w:color w:val="000000"/>
          <w:lang w:eastAsia="en-US"/>
        </w:rPr>
        <w:t>o</w:t>
      </w:r>
      <w:r w:rsidR="003D4DD8" w:rsidRPr="00B469DC">
        <w:rPr>
          <w:rFonts w:asciiTheme="minorHAnsi" w:eastAsiaTheme="minorHAnsi" w:hAnsiTheme="minorHAnsi" w:cstheme="minorHAnsi"/>
          <w:noProof w:val="0"/>
          <w:color w:val="000000"/>
          <w:lang w:eastAsia="en-US"/>
        </w:rPr>
        <w:t>bjednávateľ</w:t>
      </w:r>
      <w:r w:rsidR="001B1DC2">
        <w:rPr>
          <w:rFonts w:asciiTheme="minorHAnsi" w:eastAsiaTheme="minorHAnsi" w:hAnsiTheme="minorHAnsi" w:cstheme="minorHAnsi"/>
          <w:noProof w:val="0"/>
          <w:color w:val="000000"/>
          <w:lang w:eastAsia="en-US"/>
        </w:rPr>
        <w:t>om určené</w:t>
      </w:r>
      <w:r w:rsidR="003D4DD8" w:rsidRPr="00B469DC">
        <w:rPr>
          <w:rFonts w:asciiTheme="minorHAnsi" w:eastAsiaTheme="minorHAnsi" w:hAnsiTheme="minorHAnsi" w:cstheme="minorHAnsi"/>
          <w:noProof w:val="0"/>
          <w:color w:val="000000"/>
          <w:lang w:eastAsia="en-US"/>
        </w:rPr>
        <w:t xml:space="preserve"> v protokole o</w:t>
      </w:r>
      <w:r w:rsidR="00072743" w:rsidRPr="00B469DC">
        <w:rPr>
          <w:rFonts w:asciiTheme="minorHAnsi" w:eastAsiaTheme="minorHAnsi" w:hAnsiTheme="minorHAnsi" w:cstheme="minorHAnsi"/>
          <w:noProof w:val="0"/>
          <w:color w:val="000000"/>
          <w:lang w:eastAsia="en-US"/>
        </w:rPr>
        <w:t> </w:t>
      </w:r>
      <w:r w:rsidR="003D4DD8" w:rsidRPr="00B469DC">
        <w:rPr>
          <w:rFonts w:asciiTheme="minorHAnsi" w:eastAsiaTheme="minorHAnsi" w:hAnsiTheme="minorHAnsi" w:cstheme="minorHAnsi"/>
          <w:noProof w:val="0"/>
          <w:color w:val="000000"/>
          <w:lang w:eastAsia="en-US"/>
        </w:rPr>
        <w:t>prevzatí</w:t>
      </w:r>
      <w:r w:rsidR="00072743" w:rsidRPr="00B469DC">
        <w:rPr>
          <w:rFonts w:asciiTheme="minorHAnsi" w:eastAsiaTheme="minorHAnsi" w:hAnsiTheme="minorHAnsi" w:cstheme="minorHAnsi"/>
          <w:noProof w:val="0"/>
          <w:color w:val="000000"/>
          <w:lang w:eastAsia="en-US"/>
        </w:rPr>
        <w:t xml:space="preserve"> staveniska</w:t>
      </w:r>
      <w:r w:rsidR="00240AE7" w:rsidRPr="00B469DC">
        <w:rPr>
          <w:rFonts w:asciiTheme="minorHAnsi" w:eastAsiaTheme="minorHAnsi" w:hAnsiTheme="minorHAnsi" w:cstheme="minorHAnsi"/>
          <w:noProof w:val="0"/>
          <w:color w:val="000000"/>
          <w:lang w:eastAsia="en-US"/>
        </w:rPr>
        <w:t xml:space="preserve">, </w:t>
      </w:r>
      <w:r w:rsidR="00072743" w:rsidRPr="00B469DC">
        <w:rPr>
          <w:rFonts w:asciiTheme="minorHAnsi" w:eastAsiaTheme="minorHAnsi" w:hAnsiTheme="minorHAnsi" w:cstheme="minorHAnsi"/>
          <w:noProof w:val="0"/>
          <w:color w:val="000000"/>
          <w:lang w:eastAsia="en-US"/>
        </w:rPr>
        <w:t xml:space="preserve">pričom </w:t>
      </w:r>
      <w:r w:rsidR="001B1DC2">
        <w:rPr>
          <w:rFonts w:asciiTheme="minorHAnsi" w:eastAsiaTheme="minorHAnsi" w:hAnsiTheme="minorHAnsi" w:cstheme="minorHAnsi"/>
          <w:noProof w:val="0"/>
          <w:color w:val="000000"/>
          <w:lang w:eastAsia="en-US"/>
        </w:rPr>
        <w:t>z</w:t>
      </w:r>
      <w:r w:rsidR="001B1DC2" w:rsidRPr="00B469DC">
        <w:rPr>
          <w:rFonts w:asciiTheme="minorHAnsi" w:eastAsiaTheme="minorHAnsi" w:hAnsiTheme="minorHAnsi" w:cstheme="minorHAnsi"/>
          <w:noProof w:val="0"/>
          <w:color w:val="000000"/>
          <w:lang w:eastAsia="en-US"/>
        </w:rPr>
        <w:t xml:space="preserve">hotoviteľ </w:t>
      </w:r>
      <w:r w:rsidR="00072743" w:rsidRPr="00B469DC">
        <w:rPr>
          <w:rFonts w:asciiTheme="minorHAnsi" w:eastAsiaTheme="minorHAnsi" w:hAnsiTheme="minorHAnsi" w:cstheme="minorHAnsi"/>
          <w:noProof w:val="0"/>
          <w:color w:val="000000"/>
          <w:lang w:eastAsia="en-US"/>
        </w:rPr>
        <w:t xml:space="preserve">sa zaväzuje takto určené podmienky </w:t>
      </w:r>
      <w:r w:rsidR="00143311" w:rsidRPr="00B469DC">
        <w:rPr>
          <w:rFonts w:asciiTheme="minorHAnsi" w:eastAsiaTheme="minorHAnsi" w:hAnsiTheme="minorHAnsi" w:cstheme="minorHAnsi"/>
          <w:noProof w:val="0"/>
          <w:color w:val="000000"/>
          <w:lang w:eastAsia="en-US"/>
        </w:rPr>
        <w:t>rešpektovať</w:t>
      </w:r>
      <w:r w:rsidR="00072743" w:rsidRPr="00B469DC">
        <w:rPr>
          <w:rFonts w:asciiTheme="minorHAnsi" w:eastAsiaTheme="minorHAnsi" w:hAnsiTheme="minorHAnsi" w:cstheme="minorHAnsi"/>
          <w:noProof w:val="0"/>
          <w:color w:val="000000"/>
          <w:lang w:eastAsia="en-US"/>
        </w:rPr>
        <w:t xml:space="preserve"> a v plnom rozsahu ich dodrži</w:t>
      </w:r>
      <w:r w:rsidR="00143311" w:rsidRPr="00B469DC">
        <w:rPr>
          <w:rFonts w:asciiTheme="minorHAnsi" w:eastAsiaTheme="minorHAnsi" w:hAnsiTheme="minorHAnsi" w:cstheme="minorHAnsi"/>
          <w:noProof w:val="0"/>
          <w:color w:val="000000"/>
          <w:lang w:eastAsia="en-US"/>
        </w:rPr>
        <w:t>a</w:t>
      </w:r>
      <w:r w:rsidR="00072743" w:rsidRPr="00B469DC">
        <w:rPr>
          <w:rFonts w:asciiTheme="minorHAnsi" w:eastAsiaTheme="minorHAnsi" w:hAnsiTheme="minorHAnsi" w:cstheme="minorHAnsi"/>
          <w:noProof w:val="0"/>
          <w:color w:val="000000"/>
          <w:lang w:eastAsia="en-US"/>
        </w:rPr>
        <w:t>va</w:t>
      </w:r>
      <w:r w:rsidR="00143311" w:rsidRPr="00B469DC">
        <w:rPr>
          <w:rFonts w:asciiTheme="minorHAnsi" w:eastAsiaTheme="minorHAnsi" w:hAnsiTheme="minorHAnsi" w:cstheme="minorHAnsi"/>
          <w:noProof w:val="0"/>
          <w:color w:val="000000"/>
          <w:lang w:eastAsia="en-US"/>
        </w:rPr>
        <w:t>ť.</w:t>
      </w:r>
      <w:r w:rsidR="00A558B5" w:rsidRPr="00B469DC">
        <w:rPr>
          <w:rFonts w:asciiTheme="minorHAnsi" w:eastAsiaTheme="minorHAnsi" w:hAnsiTheme="minorHAnsi" w:cstheme="minorHAnsi"/>
          <w:noProof w:val="0"/>
          <w:color w:val="000000"/>
          <w:lang w:eastAsia="en-US"/>
        </w:rPr>
        <w:t xml:space="preserve"> </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1397C7BC"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lastRenderedPageBreak/>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6EF4E6A2" w14:textId="3B1A3F90" w:rsidR="00041A19" w:rsidRDefault="00041A19" w:rsidP="00041A19">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 O tom je povinný objednávateľa vyrozumieť, pričom je povinný objednávateľa informovať o dôvodoch prerušenia.</w:t>
      </w:r>
    </w:p>
    <w:p w14:paraId="4440BA74" w14:textId="4077A521" w:rsidR="00041A19" w:rsidRDefault="00041A19" w:rsidP="00041A19">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BE1C03">
        <w:rPr>
          <w:rFonts w:asciiTheme="minorHAnsi" w:hAnsiTheme="minorHAnsi" w:cstheme="minorHAnsi"/>
        </w:rPr>
        <w:t>najmä</w:t>
      </w:r>
      <w:r>
        <w:rPr>
          <w:rFonts w:asciiTheme="minorHAnsi" w:hAnsiTheme="minorHAnsi" w:cstheme="minorHAnsi"/>
        </w:rPr>
        <w:t xml:space="preserve"> </w:t>
      </w:r>
      <w:r w:rsidR="00C90906">
        <w:rPr>
          <w:rFonts w:asciiTheme="minorHAnsi" w:hAnsiTheme="minorHAnsi" w:cstheme="minorHAnsi"/>
        </w:rPr>
        <w:t>D</w:t>
      </w:r>
      <w:r>
        <w:rPr>
          <w:rFonts w:asciiTheme="minorHAnsi" w:hAnsiTheme="minorHAnsi" w:cstheme="minorHAnsi"/>
        </w:rPr>
        <w:t xml:space="preserve">okumentácie, </w:t>
      </w:r>
      <w:r w:rsidR="005143EF">
        <w:rPr>
          <w:rFonts w:asciiTheme="minorHAnsi" w:hAnsiTheme="minorHAnsi" w:cstheme="minorHAnsi"/>
        </w:rPr>
        <w:t xml:space="preserve">alebo akejkoľvek inej dokumentáie alebo podkladov, </w:t>
      </w:r>
      <w:r>
        <w:rPr>
          <w:rFonts w:asciiTheme="minorHAnsi" w:hAnsiTheme="minorHAnsi" w:cstheme="minorHAnsi"/>
        </w:rPr>
        <w:t>ktoré počas vykonávania diela výjdu najavo. Objednávateľ, ak má po vyhodnotení oznámených nedostatkov, nesprávností alebo chýb (vád) za to, že pokračovaním v prácach na diele vznikne objednávateľovi škoda, prostredníctvom stavebného denníka,</w:t>
      </w:r>
      <w:r w:rsidR="005143EF">
        <w:rPr>
          <w:rFonts w:asciiTheme="minorHAnsi" w:hAnsiTheme="minorHAnsi" w:cstheme="minorHAnsi"/>
        </w:rPr>
        <w:t xml:space="preserve"> bez zbytočného odkladu,</w:t>
      </w:r>
      <w:r>
        <w:rPr>
          <w:rFonts w:asciiTheme="minorHAnsi" w:hAnsiTheme="minorHAnsi" w:cstheme="minorHAnsi"/>
        </w:rPr>
        <w:t xml:space="preserve"> najneskôr</w:t>
      </w:r>
      <w:r w:rsidR="00C11DF1">
        <w:rPr>
          <w:rFonts w:asciiTheme="minorHAnsi" w:hAnsiTheme="minorHAnsi" w:cstheme="minorHAnsi"/>
        </w:rPr>
        <w:t xml:space="preserve"> však</w:t>
      </w:r>
      <w:r>
        <w:rPr>
          <w:rFonts w:asciiTheme="minorHAnsi" w:hAnsiTheme="minorHAnsi" w:cstheme="minorHAnsi"/>
        </w:rPr>
        <w:t xml:space="preserve"> do 5 dní od upozornenia: </w:t>
      </w:r>
    </w:p>
    <w:p w14:paraId="023DD9AC" w14:textId="77777777" w:rsidR="00041A19" w:rsidRDefault="00041A19" w:rsidP="00041A19">
      <w:pPr>
        <w:numPr>
          <w:ilvl w:val="0"/>
          <w:numId w:val="23"/>
        </w:numPr>
        <w:spacing w:after="0" w:line="240" w:lineRule="auto"/>
        <w:ind w:left="709" w:hanging="283"/>
        <w:jc w:val="both"/>
        <w:rPr>
          <w:rFonts w:cstheme="minorHAnsi"/>
        </w:rPr>
      </w:pPr>
      <w:r>
        <w:rPr>
          <w:b/>
        </w:rPr>
        <w:t>preruší</w:t>
      </w:r>
      <w:r>
        <w:rPr>
          <w:rFonts w:cstheme="minorHAnsi"/>
        </w:rPr>
        <w:t xml:space="preserve"> práce na diele, a to až do času skončenia tohto prerušenia, ktorý objednávateľ zhotoviteľovi bez meškania oznámi,</w:t>
      </w:r>
    </w:p>
    <w:p w14:paraId="19D453AF" w14:textId="7777777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019B1CE6" w14:textId="27A32097" w:rsidR="00041A19" w:rsidRDefault="00041A19" w:rsidP="00041A19">
      <w:pPr>
        <w:numPr>
          <w:ilvl w:val="0"/>
          <w:numId w:val="23"/>
        </w:numPr>
        <w:spacing w:after="0" w:line="240" w:lineRule="auto"/>
        <w:ind w:left="709" w:hanging="283"/>
        <w:jc w:val="both"/>
        <w:rPr>
          <w:rFonts w:cstheme="minorHAnsi"/>
        </w:rPr>
      </w:pPr>
      <w:r>
        <w:rPr>
          <w:rFonts w:cstheme="minorHAnsi"/>
        </w:rPr>
        <w:t xml:space="preserve">určí ďalší postup zhotoviteľa do doby odstránenia </w:t>
      </w:r>
      <w:r>
        <w:rPr>
          <w:rFonts w:cstheme="minorHAnsi"/>
          <w:b/>
        </w:rPr>
        <w:t>nedostatkov, nesprávností alebo chýb (vád)</w:t>
      </w:r>
      <w:r>
        <w:rPr>
          <w:rFonts w:cstheme="minorHAnsi"/>
        </w:rPr>
        <w:t xml:space="preserve"> </w:t>
      </w:r>
      <w:r w:rsidR="00C90906">
        <w:rPr>
          <w:rFonts w:cstheme="minorHAnsi"/>
        </w:rPr>
        <w:t>D</w:t>
      </w:r>
      <w:r>
        <w:rPr>
          <w:rFonts w:cstheme="minorHAnsi"/>
        </w:rPr>
        <w:t>okumentácie alebo inej dokumentácie,</w:t>
      </w:r>
    </w:p>
    <w:p w14:paraId="36B05023" w14:textId="2E05781E" w:rsidR="00041A19" w:rsidRDefault="00041A19" w:rsidP="00041A19">
      <w:pPr>
        <w:numPr>
          <w:ilvl w:val="0"/>
          <w:numId w:val="23"/>
        </w:numPr>
        <w:spacing w:after="0" w:line="240" w:lineRule="auto"/>
        <w:ind w:left="709" w:hanging="283"/>
        <w:jc w:val="both"/>
        <w:rPr>
          <w:rFonts w:cstheme="minorHAnsi"/>
        </w:rPr>
      </w:pPr>
      <w:r>
        <w:rPr>
          <w:rFonts w:cstheme="minorHAnsi"/>
        </w:rPr>
        <w:t xml:space="preserve">pričom v prípade takéhoto prerušenia prác na diele objednávateľom sa lehota zhotoviteľa </w:t>
      </w:r>
      <w:r w:rsidRPr="009B0188">
        <w:rPr>
          <w:rFonts w:cstheme="minorHAnsi"/>
        </w:rPr>
        <w:t>na odovzdanie diela</w:t>
      </w:r>
      <w:r>
        <w:rPr>
          <w:rFonts w:cstheme="minorHAnsi"/>
        </w:rPr>
        <w:t xml:space="preserve"> podľa </w:t>
      </w:r>
      <w:r w:rsidR="00AA70DD">
        <w:rPr>
          <w:rFonts w:cstheme="minorHAnsi"/>
        </w:rPr>
        <w:t>Z</w:t>
      </w:r>
      <w:r>
        <w:rPr>
          <w:rFonts w:cstheme="minorHAnsi"/>
        </w:rPr>
        <w:t>mluvy predĺži</w:t>
      </w:r>
      <w:r w:rsidRPr="009B0188">
        <w:rPr>
          <w:rFonts w:cstheme="minorHAnsi"/>
        </w:rPr>
        <w:t xml:space="preserve"> o čas, o ktorý sa kvôli prekážkam podľa tohto bodu objektívne </w:t>
      </w:r>
      <w:r>
        <w:rPr>
          <w:rFonts w:cstheme="minorHAnsi"/>
        </w:rPr>
        <w:t>dielo nevy</w:t>
      </w:r>
      <w:r w:rsidR="00074862">
        <w:rPr>
          <w:rFonts w:cstheme="minorHAnsi"/>
        </w:rPr>
        <w:t>konávalo</w:t>
      </w:r>
      <w:r>
        <w:rPr>
          <w:rFonts w:cstheme="minorHAnsi"/>
        </w:rPr>
        <w:t xml:space="preserve"> (počet dní sa určí súčtom dní medzi oznámením objednávateľa o prerušení prác na diele až po deň, v ktorom oznámi objednávateľ zhotoviteľovi skončenie prerušenia)</w:t>
      </w:r>
      <w:r w:rsidRPr="009B0188">
        <w:rPr>
          <w:rFonts w:cstheme="minorHAnsi"/>
        </w:rPr>
        <w:t>.</w:t>
      </w:r>
    </w:p>
    <w:p w14:paraId="02D573F9" w14:textId="77777777" w:rsidR="00041A19" w:rsidRDefault="00041A19" w:rsidP="000465DB">
      <w:pPr>
        <w:spacing w:after="0" w:line="240" w:lineRule="auto"/>
        <w:ind w:left="709"/>
        <w:jc w:val="both"/>
        <w:rPr>
          <w:rFonts w:cstheme="minorHAnsi"/>
        </w:rPr>
      </w:pPr>
    </w:p>
    <w:p w14:paraId="71F28385" w14:textId="1D4B3A56"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698A275B" w14:textId="0A52815D" w:rsidR="0076567F"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spolupracovať pri riešení situácie, ktorá nastane podľa </w:t>
      </w:r>
      <w:r w:rsidR="00A2546C">
        <w:rPr>
          <w:rFonts w:asciiTheme="minorHAnsi" w:hAnsiTheme="minorHAnsi" w:cstheme="minorHAnsi"/>
        </w:rPr>
        <w:t>ods.</w:t>
      </w:r>
      <w:r>
        <w:rPr>
          <w:rFonts w:asciiTheme="minorHAnsi" w:hAnsiTheme="minorHAnsi" w:cstheme="minorHAnsi"/>
        </w:rPr>
        <w:t xml:space="preserve"> 2</w:t>
      </w:r>
      <w:r w:rsidR="00406519">
        <w:rPr>
          <w:rFonts w:asciiTheme="minorHAnsi" w:hAnsiTheme="minorHAnsi" w:cstheme="minorHAnsi"/>
        </w:rPr>
        <w:t xml:space="preserve"> a</w:t>
      </w:r>
      <w:r>
        <w:rPr>
          <w:rFonts w:asciiTheme="minorHAnsi" w:hAnsiTheme="minorHAnsi" w:cstheme="minorHAnsi"/>
        </w:rPr>
        <w:t xml:space="preserve"> 3 tohto článku Zmluvy, a poskytovať objednávateľovi vyžiadanú súčinnosť, a to v prospech pokračovania realizácie diela.</w:t>
      </w:r>
    </w:p>
    <w:p w14:paraId="7414C079" w14:textId="77777777" w:rsidR="0076567F" w:rsidRDefault="0076567F" w:rsidP="0076567F">
      <w:pPr>
        <w:pStyle w:val="Odsekzoznamu"/>
        <w:tabs>
          <w:tab w:val="left" w:pos="284"/>
        </w:tabs>
        <w:ind w:left="0"/>
        <w:contextualSpacing/>
        <w:jc w:val="both"/>
        <w:rPr>
          <w:rFonts w:asciiTheme="minorHAnsi" w:hAnsiTheme="minorHAnsi" w:cstheme="minorHAnsi"/>
        </w:rPr>
      </w:pPr>
    </w:p>
    <w:p w14:paraId="5B28C9CE" w14:textId="10C0DA6B"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w:t>
      </w:r>
      <w:r w:rsidR="00406519">
        <w:rPr>
          <w:rFonts w:asciiTheme="minorHAnsi" w:hAnsiTheme="minorHAnsi" w:cstheme="minorHAnsi"/>
        </w:rPr>
        <w:t xml:space="preserve"> doručeným</w:t>
      </w:r>
      <w:r>
        <w:rPr>
          <w:rFonts w:asciiTheme="minorHAnsi" w:hAnsiTheme="minorHAnsi"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46D2DABF" w14:textId="77777777" w:rsidR="0076567F" w:rsidRPr="00A87037" w:rsidRDefault="0076567F" w:rsidP="0076567F">
      <w:pPr>
        <w:pStyle w:val="Odsekzoznamu"/>
        <w:rPr>
          <w:rFonts w:asciiTheme="minorHAnsi" w:hAnsiTheme="minorHAnsi" w:cstheme="minorHAnsi"/>
        </w:rPr>
      </w:pPr>
    </w:p>
    <w:p w14:paraId="221EB558" w14:textId="77777777" w:rsidR="0076567F" w:rsidRPr="00E65DC3" w:rsidRDefault="0076567F" w:rsidP="0076567F">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3A64C5F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32B4770F"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E0E1F">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4F6BA2F8"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 xml:space="preserve">ku/ov v prípadoch, ak sa po uzavretí Zmluvy zmenia východiskové podklady rozhodujúce pre uzatvorenie Zmluvy, alebo vzniknú nové </w:t>
      </w:r>
      <w:r>
        <w:rPr>
          <w:rFonts w:asciiTheme="minorHAnsi" w:hAnsiTheme="minorHAnsi" w:cstheme="minorHAnsi"/>
          <w:lang w:eastAsia="cs-CZ"/>
        </w:rPr>
        <w:lastRenderedPageBreak/>
        <w:t>požiadavky objednávateľa alebo zhotoviteľa (najmä „</w:t>
      </w:r>
      <w:r w:rsidR="005768CE">
        <w:rPr>
          <w:rFonts w:asciiTheme="minorHAnsi" w:hAnsiTheme="minorHAnsi" w:cstheme="minorHAnsi"/>
          <w:lang w:eastAsia="cs-CZ"/>
        </w:rPr>
        <w:t xml:space="preserve">naviac </w:t>
      </w:r>
      <w:r>
        <w:rPr>
          <w:rFonts w:asciiTheme="minorHAnsi" w:hAnsiTheme="minorHAnsi" w:cstheme="minorHAnsi"/>
          <w:lang w:eastAsia="cs-CZ"/>
        </w:rPr>
        <w:t xml:space="preserve">práce“) alebo nastanú iné skutočnosti nezávislé od vôle </w:t>
      </w:r>
      <w:r w:rsidR="005768CE">
        <w:rPr>
          <w:rFonts w:asciiTheme="minorHAnsi" w:hAnsiTheme="minorHAnsi" w:cstheme="minorHAnsi"/>
          <w:lang w:eastAsia="cs-CZ"/>
        </w:rPr>
        <w:t xml:space="preserve">Zmluvných </w:t>
      </w:r>
      <w:r>
        <w:rPr>
          <w:rFonts w:asciiTheme="minorHAnsi" w:hAnsiTheme="minorHAnsi" w:cstheme="minorHAnsi"/>
          <w:lang w:eastAsia="cs-CZ"/>
        </w:rPr>
        <w:t>strán, ktoré si objektívne vyžadujú zmenu práv a povinností dohodnutých v tejto Zmluve za účelom naplnenia účelu Zmluvy. K takejto zmene môže dôjsť iba na základe písomného dodatku k Zmluve a iba pokiaľ jeho uzatvorenie nebude v rozpore so</w:t>
      </w:r>
      <w:r w:rsidR="003301B7">
        <w:rPr>
          <w:rFonts w:asciiTheme="minorHAnsi" w:hAnsiTheme="minorHAnsi" w:cstheme="minorHAnsi"/>
          <w:lang w:eastAsia="cs-CZ"/>
        </w:rPr>
        <w:t xml:space="preserve"> ZVO</w:t>
      </w:r>
      <w:r>
        <w:rPr>
          <w:rFonts w:asciiTheme="minorHAnsi" w:hAnsiTheme="minorHAnsi" w:cstheme="minorHAnsi"/>
          <w:lang w:eastAsia="cs-CZ"/>
        </w:rPr>
        <w:t>.</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28115EA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5768CE">
        <w:rPr>
          <w:rFonts w:asciiTheme="minorHAnsi" w:hAnsiTheme="minorHAnsi" w:cstheme="minorHAnsi"/>
          <w:sz w:val="22"/>
          <w:szCs w:val="22"/>
        </w:rPr>
        <w:t xml:space="preserve">Dokumentácii </w:t>
      </w:r>
      <w:r>
        <w:rPr>
          <w:rFonts w:asciiTheme="minorHAnsi" w:hAnsiTheme="minorHAnsi" w:cstheme="minorHAnsi"/>
          <w:sz w:val="22"/>
          <w:szCs w:val="22"/>
        </w:rPr>
        <w:t xml:space="preserve">a/alebo vo </w:t>
      </w:r>
      <w:r w:rsidR="005768CE">
        <w:rPr>
          <w:rFonts w:asciiTheme="minorHAnsi" w:hAnsiTheme="minorHAnsi" w:cstheme="minorHAnsi"/>
          <w:sz w:val="22"/>
          <w:szCs w:val="22"/>
        </w:rPr>
        <w:t xml:space="preserve">výkaze </w:t>
      </w:r>
      <w:r>
        <w:rPr>
          <w:rFonts w:asciiTheme="minorHAnsi" w:hAnsiTheme="minorHAnsi" w:cstheme="minorHAnsi"/>
          <w:sz w:val="22"/>
          <w:szCs w:val="22"/>
        </w:rPr>
        <w:t xml:space="preserve">výmer, pričom prednosť pri identifikovaní naviac prác ma výkresová časť </w:t>
      </w:r>
      <w:r w:rsidR="005D19EF">
        <w:rPr>
          <w:rFonts w:asciiTheme="minorHAnsi" w:hAnsiTheme="minorHAnsi" w:cstheme="minorHAnsi"/>
          <w:sz w:val="22"/>
          <w:szCs w:val="22"/>
        </w:rPr>
        <w:t xml:space="preserve">Dokumentácie </w:t>
      </w:r>
      <w:r>
        <w:rPr>
          <w:rFonts w:asciiTheme="minorHAnsi" w:hAnsiTheme="minorHAnsi" w:cstheme="minorHAnsi"/>
          <w:sz w:val="22"/>
          <w:szCs w:val="22"/>
        </w:rPr>
        <w:t xml:space="preserve">pred </w:t>
      </w:r>
      <w:r w:rsidR="005D19EF">
        <w:rPr>
          <w:rFonts w:asciiTheme="minorHAnsi" w:hAnsiTheme="minorHAnsi" w:cstheme="minorHAnsi"/>
          <w:sz w:val="22"/>
          <w:szCs w:val="22"/>
        </w:rPr>
        <w:t xml:space="preserve">výkazom </w:t>
      </w:r>
      <w:r>
        <w:rPr>
          <w:rFonts w:asciiTheme="minorHAnsi" w:hAnsiTheme="minorHAnsi" w:cstheme="minorHAnsi"/>
          <w:sz w:val="22"/>
          <w:szCs w:val="22"/>
        </w:rPr>
        <w:t>výmer.</w:t>
      </w:r>
    </w:p>
    <w:p w14:paraId="48E58994" w14:textId="60C92414"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w:t>
      </w:r>
      <w:r w:rsidR="009F5A46">
        <w:rPr>
          <w:rFonts w:asciiTheme="minorHAnsi" w:hAnsiTheme="minorHAnsi" w:cstheme="minorHAnsi"/>
          <w:color w:val="000000"/>
        </w:rPr>
        <w:t xml:space="preserve">, </w:t>
      </w:r>
      <w:r>
        <w:rPr>
          <w:rFonts w:asciiTheme="minorHAnsi" w:hAnsiTheme="minorHAnsi" w:cstheme="minorHAnsi"/>
          <w:color w:val="000000"/>
        </w:rPr>
        <w:t xml:space="preserve">nie však výlučne </w:t>
      </w:r>
      <w:r w:rsidR="009F5A46">
        <w:rPr>
          <w:rFonts w:asciiTheme="minorHAnsi" w:hAnsiTheme="minorHAnsi" w:cstheme="minorHAnsi"/>
          <w:color w:val="000000"/>
        </w:rPr>
        <w:t>ZVO</w:t>
      </w:r>
      <w:r>
        <w:rPr>
          <w:rFonts w:asciiTheme="minorHAnsi" w:hAnsiTheme="minorHAnsi" w:cstheme="minorHAnsi"/>
          <w:color w:val="000000"/>
        </w:rPr>
        <w:t xml:space="preserve">) a súčasne iba na základe vopred </w:t>
      </w:r>
      <w:r w:rsidR="005D19EF">
        <w:rPr>
          <w:rFonts w:asciiTheme="minorHAnsi" w:hAnsiTheme="minorHAnsi" w:cstheme="minorHAnsi"/>
          <w:color w:val="000000"/>
        </w:rPr>
        <w:t xml:space="preserve">Zmluvnými </w:t>
      </w:r>
      <w:r>
        <w:rPr>
          <w:rFonts w:asciiTheme="minorHAnsi" w:hAnsiTheme="minorHAnsi" w:cstheme="minorHAnsi"/>
          <w:color w:val="000000"/>
        </w:rPr>
        <w:t xml:space="preserve">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FA1679">
        <w:rPr>
          <w:rFonts w:asciiTheme="minorHAnsi" w:hAnsiTheme="minorHAnsi" w:cstheme="minorHAnsi"/>
          <w:color w:val="000000"/>
        </w:rPr>
        <w:t xml:space="preserve">výkazu </w:t>
      </w:r>
      <w:r>
        <w:rPr>
          <w:rFonts w:asciiTheme="minorHAnsi" w:hAnsiTheme="minorHAnsi" w:cstheme="minorHAnsi"/>
          <w:color w:val="000000"/>
        </w:rPr>
        <w:t xml:space="preserve">výmer (príloha č. 1) v neoddeliteľnej prílohe k dodatku k tejto Zmluve, ktorého predmetom bude dohoda </w:t>
      </w:r>
      <w:r w:rsidR="00FA1679">
        <w:rPr>
          <w:rFonts w:asciiTheme="minorHAnsi" w:hAnsiTheme="minorHAnsi" w:cstheme="minorHAnsi"/>
          <w:color w:val="000000"/>
        </w:rPr>
        <w:t xml:space="preserve">Zmluvných </w:t>
      </w:r>
      <w:r>
        <w:rPr>
          <w:rFonts w:asciiTheme="minorHAnsi" w:hAnsiTheme="minorHAnsi" w:cstheme="minorHAnsi"/>
          <w:color w:val="000000"/>
        </w:rPr>
        <w:t xml:space="preserve">strán o prácach naviac. Takýto dodatok sú </w:t>
      </w:r>
      <w:r w:rsidR="00895EE5">
        <w:rPr>
          <w:rFonts w:asciiTheme="minorHAnsi" w:hAnsiTheme="minorHAnsi" w:cstheme="minorHAnsi"/>
          <w:color w:val="000000"/>
        </w:rPr>
        <w:t xml:space="preserve">Zmluvné </w:t>
      </w:r>
      <w:r>
        <w:rPr>
          <w:rFonts w:asciiTheme="minorHAnsi" w:hAnsiTheme="minorHAnsi" w:cstheme="minorHAnsi"/>
          <w:color w:val="000000"/>
        </w:rPr>
        <w:t>strany povinné uzatvoriť vopred, t.j. ešte pred tým ako dôjde k realizácii naviac prác na diele, v opačnom prípade nesie náklady na naviac práce zhotoviteľ.</w:t>
      </w:r>
    </w:p>
    <w:p w14:paraId="28DBD9F2" w14:textId="1974112E"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1F2B83">
        <w:rPr>
          <w:rFonts w:asciiTheme="minorHAnsi" w:hAnsiTheme="minorHAnsi" w:cstheme="minorHAnsi"/>
        </w:rPr>
        <w:t>r</w:t>
      </w:r>
      <w:r>
        <w:rPr>
          <w:rFonts w:asciiTheme="minorHAnsi" w:hAnsiTheme="minorHAnsi" w:cstheme="minorHAnsi"/>
        </w:rPr>
        <w:t>ozpočte/</w:t>
      </w:r>
      <w:r w:rsidR="001F2B83">
        <w:rPr>
          <w:rFonts w:asciiTheme="minorHAnsi" w:hAnsiTheme="minorHAnsi" w:cstheme="minorHAnsi"/>
        </w:rPr>
        <w:t>o</w:t>
      </w:r>
      <w:r>
        <w:rPr>
          <w:rFonts w:asciiTheme="minorHAnsi" w:hAnsiTheme="minorHAnsi" w:cstheme="minorHAnsi"/>
        </w:rPr>
        <w:t xml:space="preserve">cenenom </w:t>
      </w:r>
      <w:r w:rsidR="004A2E56">
        <w:rPr>
          <w:rFonts w:asciiTheme="minorHAnsi" w:hAnsiTheme="minorHAnsi" w:cstheme="minorHAnsi"/>
        </w:rPr>
        <w:t xml:space="preserve">výkaze </w:t>
      </w:r>
      <w:r>
        <w:rPr>
          <w:rFonts w:asciiTheme="minorHAnsi" w:hAnsiTheme="minorHAnsi" w:cstheme="minorHAnsi"/>
        </w:rPr>
        <w:t xml:space="preserve">výmer (príloha č. 1), musia byť fakturované osobitne po ich predchádzajúcom vecnom, cenovom a termínovom odsúhlasení </w:t>
      </w:r>
      <w:r w:rsidR="00DD0ADE">
        <w:rPr>
          <w:rFonts w:asciiTheme="minorHAnsi" w:hAnsiTheme="minorHAnsi" w:cstheme="minorHAnsi"/>
        </w:rPr>
        <w:t>Z</w:t>
      </w:r>
      <w:r>
        <w:rPr>
          <w:rFonts w:asciiTheme="minorHAnsi" w:hAnsiTheme="minorHAnsi" w:cstheme="minorHAnsi"/>
        </w:rPr>
        <w:t xml:space="preserve">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0056BA">
        <w:rPr>
          <w:rFonts w:asciiTheme="minorHAnsi" w:hAnsiTheme="minorHAnsi" w:cstheme="minorHAnsi"/>
        </w:rPr>
        <w:t>V</w:t>
      </w:r>
      <w:r w:rsidR="000056BA" w:rsidRPr="00C1180A">
        <w:rPr>
          <w:rFonts w:asciiTheme="minorHAnsi" w:hAnsiTheme="minorHAnsi" w:cstheme="minorHAnsi"/>
        </w:rPr>
        <w:t xml:space="preserve"> prípade, že sa pri zhotovovaní diela podľa tejto </w:t>
      </w:r>
      <w:r w:rsidR="000056BA">
        <w:rPr>
          <w:rFonts w:asciiTheme="minorHAnsi" w:hAnsiTheme="minorHAnsi" w:cstheme="minorHAnsi"/>
        </w:rPr>
        <w:t>Z</w:t>
      </w:r>
      <w:r w:rsidR="000056BA" w:rsidRPr="00C1180A">
        <w:rPr>
          <w:rFonts w:asciiTheme="minorHAnsi" w:hAnsiTheme="minorHAnsi" w:cstheme="minorHAnsi"/>
        </w:rPr>
        <w:t>mluvy vyskytne potreba realizácie naviac prác, ktoré v pôvodnom oceňovanom výkaze výmer boli zahrnuté, zhotoviteľ ocení tieto položky rovnakou jednotkovou cenou aká je uveden</w:t>
      </w:r>
      <w:r w:rsidR="000056BA">
        <w:rPr>
          <w:rFonts w:asciiTheme="minorHAnsi" w:hAnsiTheme="minorHAnsi" w:cstheme="minorHAnsi"/>
        </w:rPr>
        <w:t>á</w:t>
      </w:r>
      <w:r w:rsidR="000056BA" w:rsidRPr="00C1180A">
        <w:rPr>
          <w:rFonts w:asciiTheme="minorHAnsi" w:hAnsiTheme="minorHAnsi" w:cstheme="minorHAnsi"/>
        </w:rPr>
        <w:t xml:space="preserve"> v kalkulácii ceny, ktorá tvorí prílohu č.</w:t>
      </w:r>
      <w:r w:rsidR="0083046E">
        <w:rPr>
          <w:rFonts w:asciiTheme="minorHAnsi" w:hAnsiTheme="minorHAnsi" w:cstheme="minorHAnsi"/>
        </w:rPr>
        <w:t xml:space="preserve"> </w:t>
      </w:r>
      <w:r w:rsidR="000056BA" w:rsidRPr="00C1180A">
        <w:rPr>
          <w:rFonts w:asciiTheme="minorHAnsi" w:hAnsiTheme="minorHAnsi" w:cstheme="minorHAnsi"/>
        </w:rPr>
        <w:t xml:space="preserve">1 k tejto </w:t>
      </w:r>
      <w:r w:rsidR="000056BA">
        <w:rPr>
          <w:rFonts w:asciiTheme="minorHAnsi" w:hAnsiTheme="minorHAnsi" w:cstheme="minorHAnsi"/>
        </w:rPr>
        <w:t>Z</w:t>
      </w:r>
      <w:r w:rsidR="000056BA" w:rsidRPr="00C1180A">
        <w:rPr>
          <w:rFonts w:asciiTheme="minorHAnsi" w:hAnsiTheme="minorHAnsi" w:cstheme="minorHAnsi"/>
        </w:rPr>
        <w:t>mluve</w:t>
      </w:r>
      <w:r w:rsidR="000056BA">
        <w:rPr>
          <w:rFonts w:asciiTheme="minorHAnsi" w:hAnsiTheme="minorHAnsi" w:cstheme="minorHAnsi"/>
        </w:rPr>
        <w:t xml:space="preserve">. </w:t>
      </w:r>
      <w:r>
        <w:rPr>
          <w:rFonts w:asciiTheme="minorHAnsi" w:hAnsiTheme="minorHAnsi"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28CC7C11"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ielo </w:t>
      </w:r>
      <w:r w:rsidRPr="009D5E8D">
        <w:rPr>
          <w:rFonts w:asciiTheme="minorHAnsi" w:hAnsiTheme="minorHAnsi" w:cstheme="minorHAnsi"/>
          <w:color w:val="auto"/>
          <w:sz w:val="22"/>
          <w:szCs w:val="22"/>
        </w:rPr>
        <w:t xml:space="preserve">ako celok odovzdať na vykonanie inému subjektu. Časť </w:t>
      </w:r>
      <w:r w:rsidR="00182292">
        <w:rPr>
          <w:rFonts w:asciiTheme="minorHAnsi" w:hAnsiTheme="minorHAnsi" w:cstheme="minorHAnsi"/>
          <w:color w:val="auto"/>
          <w:sz w:val="22"/>
          <w:szCs w:val="22"/>
        </w:rPr>
        <w:t>d</w:t>
      </w:r>
      <w:r w:rsidR="00182292" w:rsidRPr="009D5E8D">
        <w:rPr>
          <w:rFonts w:asciiTheme="minorHAnsi" w:hAnsiTheme="minorHAnsi" w:cstheme="minorHAnsi"/>
          <w:color w:val="auto"/>
          <w:sz w:val="22"/>
          <w:szCs w:val="22"/>
        </w:rPr>
        <w:t xml:space="preserve">iela </w:t>
      </w:r>
      <w:r w:rsidRPr="009D5E8D">
        <w:rPr>
          <w:rFonts w:asciiTheme="minorHAnsi" w:hAnsiTheme="minorHAnsi" w:cstheme="minorHAnsi"/>
          <w:color w:val="auto"/>
          <w:sz w:val="22"/>
          <w:szCs w:val="22"/>
        </w:rPr>
        <w:t>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4A685F8"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w:t>
      </w:r>
      <w:r w:rsidR="007D4A3E">
        <w:rPr>
          <w:rFonts w:asciiTheme="minorHAnsi" w:hAnsiTheme="minorHAnsi" w:cstheme="minorHAnsi"/>
          <w:sz w:val="22"/>
          <w:szCs w:val="22"/>
        </w:rPr>
        <w:t xml:space="preserve"> </w:t>
      </w:r>
      <w:r w:rsidR="007D4A3E" w:rsidRPr="009C2C55">
        <w:rPr>
          <w:rFonts w:asciiTheme="minorHAnsi" w:hAnsiTheme="minorHAnsi" w:cstheme="minorHAnsi"/>
          <w:sz w:val="22"/>
          <w:szCs w:val="22"/>
        </w:rPr>
        <w:t>č.</w:t>
      </w:r>
      <w:r w:rsidR="007D4A3E" w:rsidRPr="00F7054A">
        <w:rPr>
          <w:rFonts w:asciiTheme="minorHAnsi" w:hAnsiTheme="minorHAnsi"/>
          <w:sz w:val="22"/>
        </w:rPr>
        <w:t xml:space="preserve"> 315/2016 Z. z. o registri partnerov verejného sektora a o zmene a doplnení niektorých zákonov v znení neskorších predpisov (ďalej len ako „</w:t>
      </w:r>
      <w:r w:rsidR="007D4A3E" w:rsidRPr="00F7054A">
        <w:rPr>
          <w:rFonts w:asciiTheme="minorHAnsi" w:hAnsiTheme="minorHAnsi"/>
          <w:b/>
          <w:sz w:val="22"/>
        </w:rPr>
        <w:t>Zákon o RPVS</w:t>
      </w:r>
      <w:r w:rsidR="007D4A3E" w:rsidRPr="009C2C55">
        <w:rPr>
          <w:rFonts w:asciiTheme="minorHAnsi" w:hAnsiTheme="minorHAnsi" w:cstheme="minorHAnsi"/>
          <w:sz w:val="22"/>
          <w:szCs w:val="22"/>
        </w:rPr>
        <w:t>“)</w:t>
      </w:r>
      <w:r w:rsidR="007D4A3E">
        <w:rPr>
          <w:rFonts w:asciiTheme="minorHAnsi" w:hAnsiTheme="minorHAnsi" w:cstheme="minorHAnsi"/>
          <w:sz w:val="22"/>
          <w:szCs w:val="22"/>
        </w:rPr>
        <w:t xml:space="preserve"> </w:t>
      </w:r>
      <w:r w:rsidR="007D4A3E" w:rsidRPr="00E458FB">
        <w:rPr>
          <w:rFonts w:asciiTheme="minorHAnsi" w:hAnsiTheme="minorHAnsi" w:cstheme="minorHAnsi"/>
          <w:sz w:val="22"/>
          <w:szCs w:val="22"/>
        </w:rPr>
        <w:t xml:space="preserve"> </w:t>
      </w:r>
      <w:r w:rsidR="007D4A3E">
        <w:rPr>
          <w:rFonts w:asciiTheme="minorHAnsi" w:hAnsiTheme="minorHAnsi" w:cstheme="minorHAnsi"/>
          <w:sz w:val="22"/>
          <w:szCs w:val="22"/>
        </w:rPr>
        <w:t>alebo iný právny predpis</w:t>
      </w:r>
      <w:r w:rsidRPr="00E458FB">
        <w:rPr>
          <w:rFonts w:asciiTheme="minorHAnsi" w:hAnsiTheme="minorHAnsi" w:cstheme="minorHAnsi"/>
          <w:sz w:val="22"/>
          <w:szCs w:val="22"/>
        </w:rPr>
        <w:t xml:space="preserve">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629F6A8" w14:textId="35A2904A" w:rsidR="00EE3B6B" w:rsidRPr="00EE3B6B" w:rsidRDefault="00EE3B6B" w:rsidP="00EE3B6B">
      <w:pPr>
        <w:pStyle w:val="Default"/>
        <w:numPr>
          <w:ilvl w:val="0"/>
          <w:numId w:val="8"/>
        </w:numPr>
        <w:tabs>
          <w:tab w:val="left" w:pos="426"/>
        </w:tabs>
        <w:spacing w:after="240"/>
        <w:ind w:left="0" w:firstLine="0"/>
        <w:jc w:val="both"/>
        <w:rPr>
          <w:rFonts w:asciiTheme="minorHAnsi" w:hAnsiTheme="minorHAnsi" w:cstheme="minorHAnsi"/>
          <w:sz w:val="22"/>
          <w:szCs w:val="22"/>
        </w:rPr>
      </w:pPr>
      <w:r w:rsidRPr="00315600">
        <w:rPr>
          <w:rFonts w:asciiTheme="minorHAnsi" w:hAnsiTheme="minorHAnsi" w:cstheme="minorHAnsi"/>
          <w:sz w:val="22"/>
          <w:szCs w:val="22"/>
        </w:rPr>
        <w:lastRenderedPageBreak/>
        <w:t>Zhotoviteľ sa zaväzuje poskytnúť objednávateľovi informácie o konečnom užívateľovi výhod</w:t>
      </w:r>
      <w:r>
        <w:rPr>
          <w:rFonts w:asciiTheme="minorHAnsi" w:hAnsiTheme="minorHAnsi" w:cstheme="minorHAnsi"/>
          <w:sz w:val="22"/>
          <w:szCs w:val="22"/>
        </w:rPr>
        <w:t>,</w:t>
      </w:r>
      <w:r w:rsidRPr="00315600">
        <w:rPr>
          <w:rFonts w:asciiTheme="minorHAnsi" w:hAnsiTheme="minorHAnsi" w:cstheme="minorHAnsi"/>
          <w:sz w:val="22"/>
          <w:szCs w:val="22"/>
        </w:rPr>
        <w:t xml:space="preserve"> a to aj za subdodávateľov.</w:t>
      </w:r>
    </w:p>
    <w:p w14:paraId="17F7685A" w14:textId="5954FE0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sidR="009B44FF">
        <w:rPr>
          <w:rFonts w:asciiTheme="minorHAnsi" w:hAnsiTheme="minorHAnsi" w:cstheme="minorHAnsi"/>
          <w:sz w:val="22"/>
          <w:szCs w:val="22"/>
        </w:rPr>
        <w:t>Z</w:t>
      </w:r>
      <w:r w:rsidR="009B44FF" w:rsidRPr="005B6FB6">
        <w:rPr>
          <w:rFonts w:asciiTheme="minorHAnsi" w:hAnsiTheme="minorHAnsi" w:cstheme="minorHAnsi"/>
          <w:sz w:val="22"/>
          <w:szCs w:val="22"/>
        </w:rPr>
        <w:t xml:space="preserve">ákon </w:t>
      </w:r>
      <w:r w:rsidR="009B44FF">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25CF2D90" w14:textId="62B2F70C" w:rsidR="00FF1D1A" w:rsidRDefault="00FF1D1A"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096B0FC7" w14:textId="4C9A227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sidR="00F46230">
        <w:rPr>
          <w:rFonts w:asciiTheme="minorHAnsi" w:hAnsiTheme="minorHAnsi" w:cstheme="minorHAnsi"/>
          <w:sz w:val="22"/>
          <w:szCs w:val="22"/>
        </w:rPr>
        <w:t>4</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Čl. XI</w:t>
      </w:r>
    </w:p>
    <w:p w14:paraId="53AA70FB" w14:textId="77777777" w:rsidR="001E66FD" w:rsidRPr="00702739" w:rsidRDefault="001E66FD" w:rsidP="001E66FD">
      <w:pPr>
        <w:pStyle w:val="Default"/>
        <w:jc w:val="center"/>
        <w:rPr>
          <w:rFonts w:asciiTheme="minorHAnsi" w:hAnsiTheme="minorHAnsi" w:cstheme="minorHAnsi"/>
          <w:color w:val="auto"/>
          <w:sz w:val="22"/>
          <w:szCs w:val="22"/>
        </w:rPr>
      </w:pPr>
      <w:r w:rsidRPr="00702739">
        <w:rPr>
          <w:rFonts w:asciiTheme="minorHAnsi" w:hAnsiTheme="minorHAnsi" w:cstheme="minorHAnsi"/>
          <w:b/>
          <w:bCs/>
          <w:color w:val="auto"/>
          <w:sz w:val="22"/>
          <w:szCs w:val="22"/>
        </w:rPr>
        <w:t>Odovzdanie a prevzatie diela</w:t>
      </w:r>
    </w:p>
    <w:p w14:paraId="4CBD3A81" w14:textId="21521103"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Zhotoviteľ sa zaväzuje, že riadne zhotovené (vykonané) dielo podľa tejto Zmluvy</w:t>
      </w:r>
      <w:r w:rsidR="00AA0FF9">
        <w:rPr>
          <w:rFonts w:asciiTheme="minorHAnsi" w:hAnsiTheme="minorHAnsi" w:cstheme="minorHAnsi"/>
        </w:rPr>
        <w:t xml:space="preserve"> </w:t>
      </w:r>
      <w:r w:rsidRPr="00702739">
        <w:rPr>
          <w:rFonts w:asciiTheme="minorHAnsi" w:hAnsiTheme="minorHAnsi" w:cstheme="minorHAnsi"/>
        </w:rPr>
        <w:t xml:space="preserve">odovzdá objednávateľovi najneskôr v lehote podľa článku IV ods. 1 bod 1.3 Zmluvy.  </w:t>
      </w:r>
    </w:p>
    <w:p w14:paraId="127A413B" w14:textId="13138ECD"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34B81CB" w:rsidR="001E66FD" w:rsidRPr="00702739" w:rsidRDefault="001E66FD" w:rsidP="00A51602">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02739">
        <w:rPr>
          <w:rFonts w:asciiTheme="minorHAnsi" w:hAnsiTheme="minorHAnsi" w:cstheme="minorHAnsi"/>
        </w:rPr>
        <w:t xml:space="preserve">V prípade postupu podľa odseku 2 tohto článku Zmluvy, sa musí vyhotoviť </w:t>
      </w:r>
      <w:r w:rsidR="000A21B1">
        <w:rPr>
          <w:rFonts w:asciiTheme="minorHAnsi" w:hAnsiTheme="minorHAnsi" w:cstheme="minorHAnsi"/>
        </w:rPr>
        <w:t xml:space="preserve">preberací </w:t>
      </w:r>
      <w:r w:rsidRPr="00702739">
        <w:rPr>
          <w:rFonts w:asciiTheme="minorHAnsi" w:hAnsiTheme="minorHAnsi" w:cstheme="minorHAnsi"/>
        </w:rPr>
        <w:t>protokol pre každý stavebný objekt zvlášť. Ostatné ustanovenia tohto článku Zmluvy sa vzťahujú aj na postup podľa odseku 2 tohto článku Zmluvy s tým, že dielom sa rozumie aj jeho dokončená časť (stavebný objekt).</w:t>
      </w:r>
    </w:p>
    <w:p w14:paraId="67CF236F" w14:textId="7AC9280A"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päť (5) dní vopred pripravenosť diela na jeho odovzdanie a prevzatie. Na základe tohto oznámenia si </w:t>
      </w:r>
      <w:r w:rsidR="00753585">
        <w:rPr>
          <w:rFonts w:asciiTheme="minorHAnsi" w:hAnsiTheme="minorHAnsi" w:cstheme="minorHAnsi"/>
        </w:rPr>
        <w:t>Z</w:t>
      </w:r>
      <w:r>
        <w:rPr>
          <w:rFonts w:asciiTheme="minorHAnsi" w:hAnsiTheme="minorHAnsi" w:cstheme="minorHAnsi"/>
        </w:rPr>
        <w:t xml:space="preserve">mluvné strany dohodnú časový postup preberacieho konania. </w:t>
      </w:r>
    </w:p>
    <w:p w14:paraId="54617AA9" w14:textId="790DC642" w:rsidR="00536B4F"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1BCBC057" w14:textId="77777777" w:rsidR="001E0E45" w:rsidRPr="00590284" w:rsidRDefault="001E0E45" w:rsidP="00327E50">
      <w:pPr>
        <w:jc w:val="both"/>
        <w:rPr>
          <w:rFonts w:cstheme="minorHAnsi"/>
          <w:vanish/>
        </w:rPr>
      </w:pPr>
    </w:p>
    <w:p w14:paraId="6511713B" w14:textId="34C28E4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dve kópie stavebných denníkov,</w:t>
      </w:r>
      <w:r w:rsidR="005A04E1">
        <w:rPr>
          <w:rFonts w:cstheme="minorHAnsi"/>
          <w:sz w:val="22"/>
          <w:szCs w:val="22"/>
        </w:rPr>
        <w:t xml:space="preserve"> </w:t>
      </w:r>
      <w:r w:rsidR="005A04E1" w:rsidRPr="0087734D">
        <w:rPr>
          <w:rFonts w:cstheme="minorHAnsi"/>
          <w:sz w:val="22"/>
          <w:szCs w:val="22"/>
          <w:shd w:val="clear" w:color="auto" w:fill="FFFFFF"/>
        </w:rPr>
        <w:t>v prípade odovzdania stavebného denníka v listinnej forme,</w:t>
      </w:r>
    </w:p>
    <w:p w14:paraId="6931DFFD" w14:textId="626EEF72"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dve vyhotovenia </w:t>
      </w:r>
      <w:r w:rsidR="009C698F">
        <w:rPr>
          <w:rFonts w:cstheme="minorHAnsi"/>
          <w:sz w:val="22"/>
          <w:szCs w:val="22"/>
        </w:rPr>
        <w:t>D</w:t>
      </w:r>
      <w:r>
        <w:rPr>
          <w:rFonts w:cstheme="minorHAnsi"/>
          <w:sz w:val="22"/>
          <w:szCs w:val="22"/>
        </w:rPr>
        <w:t xml:space="preserve">okumentácie so zakreslením všetkých zmien podľa skutočného stavu, zoznam zariadení (vybavenia) spolu s certifikátmi o kvalite platnými v SR a návodmi na použitie, </w:t>
      </w:r>
    </w:p>
    <w:p w14:paraId="396ADAE8" w14:textId="2C459068" w:rsidR="001E66FD" w:rsidRPr="00357EB4" w:rsidRDefault="001E66FD" w:rsidP="00590284">
      <w:pPr>
        <w:pStyle w:val="Textkomentra"/>
        <w:numPr>
          <w:ilvl w:val="1"/>
          <w:numId w:val="9"/>
        </w:numPr>
        <w:spacing w:after="0"/>
        <w:jc w:val="both"/>
        <w:rPr>
          <w:rFonts w:cstheme="minorHAnsi"/>
          <w:sz w:val="22"/>
          <w:szCs w:val="22"/>
          <w:highlight w:val="yellow"/>
        </w:rPr>
      </w:pPr>
      <w:r>
        <w:rPr>
          <w:rFonts w:cstheme="minorHAnsi"/>
          <w:sz w:val="22"/>
          <w:szCs w:val="22"/>
        </w:rPr>
        <w:t>doklady a atesty od zabudovaných materiálov a technologických zariadení</w:t>
      </w:r>
      <w:r w:rsidR="004053D7">
        <w:rPr>
          <w:rFonts w:cstheme="minorHAnsi"/>
          <w:sz w:val="22"/>
          <w:szCs w:val="22"/>
        </w:rPr>
        <w:t xml:space="preserve"> v súlade s </w:t>
      </w:r>
      <w:r w:rsidR="003D6F21" w:rsidRPr="00357EB4">
        <w:rPr>
          <w:rFonts w:cstheme="minorHAnsi"/>
          <w:sz w:val="22"/>
          <w:szCs w:val="22"/>
          <w:highlight w:val="yellow"/>
        </w:rPr>
        <w:t>p</w:t>
      </w:r>
      <w:r w:rsidR="004053D7" w:rsidRPr="00357EB4">
        <w:rPr>
          <w:rFonts w:cstheme="minorHAnsi"/>
          <w:sz w:val="22"/>
          <w:szCs w:val="22"/>
          <w:highlight w:val="yellow"/>
        </w:rPr>
        <w:t>rílohou č. 7 výzvy PSK-MIRRI-001-2023-DV-FST</w:t>
      </w:r>
      <w:r w:rsidRPr="00357EB4">
        <w:rPr>
          <w:rFonts w:cstheme="minorHAnsi"/>
          <w:sz w:val="22"/>
          <w:szCs w:val="22"/>
          <w:highlight w:val="yellow"/>
        </w:rPr>
        <w:t xml:space="preserve">, </w:t>
      </w:r>
    </w:p>
    <w:p w14:paraId="535CC2A2" w14:textId="5060CE8A"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lastRenderedPageBreak/>
        <w:t>certifikáty výrobkov, ktoré podliehajú certifikačnej povinnosti, certifikáty o kvalite použitých materiálov a konštrukcií, vyhlásenia o zhode konštrukčných materiálov, potvrdené záručné listy</w:t>
      </w:r>
      <w:r w:rsidR="004053D7">
        <w:rPr>
          <w:rFonts w:cstheme="minorHAnsi"/>
          <w:sz w:val="22"/>
          <w:szCs w:val="22"/>
        </w:rPr>
        <w:t xml:space="preserve"> v súlade </w:t>
      </w:r>
      <w:r w:rsidR="004053D7" w:rsidRPr="00357EB4">
        <w:rPr>
          <w:rFonts w:cstheme="minorHAnsi"/>
          <w:sz w:val="22"/>
          <w:szCs w:val="22"/>
          <w:highlight w:val="yellow"/>
        </w:rPr>
        <w:t>s </w:t>
      </w:r>
      <w:r w:rsidR="003D6F21" w:rsidRPr="00357EB4">
        <w:rPr>
          <w:rFonts w:cstheme="minorHAnsi"/>
          <w:sz w:val="22"/>
          <w:szCs w:val="22"/>
          <w:highlight w:val="yellow"/>
        </w:rPr>
        <w:t>p</w:t>
      </w:r>
      <w:r w:rsidR="004053D7" w:rsidRPr="00357EB4">
        <w:rPr>
          <w:rFonts w:cstheme="minorHAnsi"/>
          <w:sz w:val="22"/>
          <w:szCs w:val="22"/>
          <w:highlight w:val="yellow"/>
        </w:rPr>
        <w:t>rílohou č. 7 výzvy PSK-MIRRI-001-2023-DV-FST</w:t>
      </w:r>
      <w:r>
        <w:rPr>
          <w:rFonts w:cstheme="minorHAnsi"/>
          <w:sz w:val="22"/>
          <w:szCs w:val="22"/>
        </w:rPr>
        <w:t xml:space="preserve">, </w:t>
      </w:r>
    </w:p>
    <w:p w14:paraId="28A39E37"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2D827036" w:rsidR="001E66FD" w:rsidRPr="00357EB4" w:rsidRDefault="001E66FD" w:rsidP="00590284">
      <w:pPr>
        <w:pStyle w:val="Textkomentra"/>
        <w:numPr>
          <w:ilvl w:val="1"/>
          <w:numId w:val="9"/>
        </w:numPr>
        <w:spacing w:after="0"/>
        <w:jc w:val="both"/>
        <w:rPr>
          <w:rFonts w:cstheme="minorHAnsi"/>
          <w:sz w:val="22"/>
          <w:szCs w:val="22"/>
          <w:highlight w:val="yellow"/>
        </w:rPr>
      </w:pPr>
      <w:r>
        <w:rPr>
          <w:rFonts w:cstheme="minorHAnsi"/>
          <w:sz w:val="22"/>
          <w:szCs w:val="22"/>
        </w:rPr>
        <w:t>doklady o uložení prebytočného materiálu zo stavby na oficiálnu skládku</w:t>
      </w:r>
      <w:r w:rsidR="004053D7">
        <w:rPr>
          <w:rFonts w:cstheme="minorHAnsi"/>
          <w:sz w:val="22"/>
          <w:szCs w:val="22"/>
        </w:rPr>
        <w:t xml:space="preserve"> v súlade s </w:t>
      </w:r>
      <w:r w:rsidR="003D6F21" w:rsidRPr="00357EB4">
        <w:rPr>
          <w:rFonts w:cstheme="minorHAnsi"/>
          <w:sz w:val="22"/>
          <w:szCs w:val="22"/>
          <w:highlight w:val="yellow"/>
        </w:rPr>
        <w:t>p</w:t>
      </w:r>
      <w:r w:rsidR="004053D7" w:rsidRPr="00357EB4">
        <w:rPr>
          <w:rFonts w:cstheme="minorHAnsi"/>
          <w:sz w:val="22"/>
          <w:szCs w:val="22"/>
          <w:highlight w:val="yellow"/>
        </w:rPr>
        <w:t>rílohou č. 7 výzvy PSK-MIRRI-001-2023-DV-FST</w:t>
      </w:r>
      <w:r w:rsidRPr="00357EB4">
        <w:rPr>
          <w:rFonts w:cstheme="minorHAnsi"/>
          <w:sz w:val="22"/>
          <w:szCs w:val="22"/>
          <w:highlight w:val="yellow"/>
        </w:rPr>
        <w:t>,</w:t>
      </w:r>
    </w:p>
    <w:p w14:paraId="591F4296" w14:textId="3262180E" w:rsidR="001E66FD" w:rsidRDefault="001E66FD" w:rsidP="00590284">
      <w:pPr>
        <w:pStyle w:val="Textkomentra"/>
        <w:numPr>
          <w:ilvl w:val="1"/>
          <w:numId w:val="9"/>
        </w:numPr>
        <w:spacing w:after="0"/>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843459">
        <w:rPr>
          <w:rFonts w:cstheme="minorHAnsi"/>
          <w:sz w:val="22"/>
          <w:szCs w:val="22"/>
        </w:rPr>
        <w:t>,</w:t>
      </w:r>
    </w:p>
    <w:p w14:paraId="5E04D519" w14:textId="7CA1C5B2" w:rsidR="000C6549" w:rsidRDefault="000C6549" w:rsidP="00590284">
      <w:pPr>
        <w:pStyle w:val="Odsekzoznamu"/>
        <w:numPr>
          <w:ilvl w:val="1"/>
          <w:numId w:val="9"/>
        </w:numPr>
        <w:jc w:val="both"/>
        <w:rPr>
          <w:rFonts w:asciiTheme="minorHAnsi" w:eastAsiaTheme="minorHAnsi" w:hAnsiTheme="minorHAnsi" w:cstheme="minorHAnsi"/>
          <w:noProof w:val="0"/>
          <w:lang w:eastAsia="en-US"/>
        </w:rPr>
      </w:pPr>
      <w:r w:rsidRPr="000C6549">
        <w:rPr>
          <w:rFonts w:asciiTheme="minorHAnsi" w:eastAsiaTheme="minorHAnsi" w:hAnsiTheme="minorHAnsi" w:cstheme="minorHAnsi"/>
          <w:noProof w:val="0"/>
          <w:lang w:eastAsia="en-US"/>
        </w:rPr>
        <w:t>doklad o odovzdaní stavebných odpadov spoločnosti oprávnenej na nakladanie s odpadmi – vyplnen</w:t>
      </w:r>
      <w:r w:rsidR="002E18C9">
        <w:rPr>
          <w:rFonts w:asciiTheme="minorHAnsi" w:eastAsiaTheme="minorHAnsi" w:hAnsiTheme="minorHAnsi" w:cstheme="minorHAnsi"/>
          <w:noProof w:val="0"/>
          <w:lang w:eastAsia="en-US"/>
        </w:rPr>
        <w:t xml:space="preserve">ý </w:t>
      </w:r>
      <w:r w:rsidR="00EC4D07">
        <w:rPr>
          <w:rFonts w:asciiTheme="minorHAnsi" w:eastAsiaTheme="minorHAnsi" w:hAnsiTheme="minorHAnsi" w:cstheme="minorHAnsi"/>
          <w:noProof w:val="0"/>
          <w:lang w:eastAsia="en-US"/>
        </w:rPr>
        <w:t>s</w:t>
      </w:r>
      <w:r w:rsidRPr="000C6549">
        <w:rPr>
          <w:rFonts w:asciiTheme="minorHAnsi" w:eastAsiaTheme="minorHAnsi" w:hAnsiTheme="minorHAnsi" w:cstheme="minorHAnsi"/>
          <w:noProof w:val="0"/>
          <w:lang w:eastAsia="en-US"/>
        </w:rPr>
        <w:t xml:space="preserve">úhrnný dokument sumarizujúci údaje o vzniku odpadu a spôsobe nakladania s ním, ktorý </w:t>
      </w:r>
      <w:r w:rsidR="00BB269F">
        <w:rPr>
          <w:rFonts w:asciiTheme="minorHAnsi" w:eastAsiaTheme="minorHAnsi" w:hAnsiTheme="minorHAnsi" w:cstheme="minorHAnsi"/>
          <w:noProof w:val="0"/>
          <w:lang w:eastAsia="en-US"/>
        </w:rPr>
        <w:t>je súčasťou</w:t>
      </w:r>
      <w:r w:rsidRPr="000C6549">
        <w:rPr>
          <w:rFonts w:asciiTheme="minorHAnsi" w:eastAsiaTheme="minorHAnsi" w:hAnsiTheme="minorHAnsi" w:cstheme="minorHAnsi"/>
          <w:noProof w:val="0"/>
          <w:lang w:eastAsia="en-US"/>
        </w:rPr>
        <w:t xml:space="preserve"> príloh</w:t>
      </w:r>
      <w:r w:rsidR="00E1476D">
        <w:rPr>
          <w:rFonts w:asciiTheme="minorHAnsi" w:eastAsiaTheme="minorHAnsi" w:hAnsiTheme="minorHAnsi" w:cstheme="minorHAnsi"/>
          <w:noProof w:val="0"/>
          <w:lang w:eastAsia="en-US"/>
        </w:rPr>
        <w:t>y</w:t>
      </w:r>
      <w:r w:rsidRPr="000C6549">
        <w:rPr>
          <w:rFonts w:asciiTheme="minorHAnsi" w:eastAsiaTheme="minorHAnsi" w:hAnsiTheme="minorHAnsi" w:cstheme="minorHAnsi"/>
          <w:noProof w:val="0"/>
          <w:lang w:eastAsia="en-US"/>
        </w:rPr>
        <w:t xml:space="preserve"> č. </w:t>
      </w:r>
      <w:r w:rsidR="00115CC2">
        <w:rPr>
          <w:rFonts w:asciiTheme="minorHAnsi" w:eastAsiaTheme="minorHAnsi" w:hAnsiTheme="minorHAnsi" w:cstheme="minorHAnsi"/>
          <w:noProof w:val="0"/>
          <w:lang w:eastAsia="en-US"/>
        </w:rPr>
        <w:t>7</w:t>
      </w:r>
      <w:r w:rsidRPr="000C6549">
        <w:rPr>
          <w:rFonts w:asciiTheme="minorHAnsi" w:eastAsiaTheme="minorHAnsi" w:hAnsiTheme="minorHAnsi" w:cstheme="minorHAnsi"/>
          <w:noProof w:val="0"/>
          <w:lang w:eastAsia="en-US"/>
        </w:rPr>
        <w:t xml:space="preserve"> </w:t>
      </w:r>
      <w:r w:rsidR="00EC4D07">
        <w:rPr>
          <w:rFonts w:asciiTheme="minorHAnsi" w:eastAsiaTheme="minorHAnsi" w:hAnsiTheme="minorHAnsi" w:cstheme="minorHAnsi"/>
          <w:noProof w:val="0"/>
          <w:lang w:eastAsia="en-US"/>
        </w:rPr>
        <w:t>Zmluvy</w:t>
      </w:r>
      <w:r w:rsidRPr="000C6549">
        <w:rPr>
          <w:rFonts w:asciiTheme="minorHAnsi" w:eastAsiaTheme="minorHAnsi" w:hAnsiTheme="minorHAnsi" w:cstheme="minorHAnsi"/>
          <w:noProof w:val="0"/>
          <w:lang w:eastAsia="en-US"/>
        </w:rPr>
        <w:t>.</w:t>
      </w:r>
    </w:p>
    <w:p w14:paraId="12FF7EF9" w14:textId="77777777" w:rsidR="000E2C4F" w:rsidRPr="000E2C4F" w:rsidRDefault="000E2C4F" w:rsidP="000E2C4F">
      <w:pPr>
        <w:pStyle w:val="Odsekzoznamu"/>
        <w:ind w:left="720"/>
        <w:rPr>
          <w:rFonts w:asciiTheme="minorHAnsi" w:eastAsiaTheme="minorHAnsi" w:hAnsiTheme="minorHAnsi" w:cstheme="minorHAnsi"/>
          <w:noProof w:val="0"/>
          <w:lang w:eastAsia="en-US"/>
        </w:rPr>
      </w:pP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7869DCAB" w:rsidR="001E66FD" w:rsidRDefault="001E66FD" w:rsidP="001E66FD">
      <w:pPr>
        <w:pStyle w:val="Textkomentra"/>
        <w:jc w:val="both"/>
        <w:rPr>
          <w:rFonts w:cstheme="minorHAnsi"/>
          <w:sz w:val="22"/>
          <w:szCs w:val="22"/>
        </w:rPr>
      </w:pPr>
      <w:r>
        <w:rPr>
          <w:rFonts w:cstheme="minorHAnsi"/>
          <w:sz w:val="22"/>
          <w:szCs w:val="22"/>
        </w:rPr>
        <w:t>Doklady uvedené v</w:t>
      </w:r>
      <w:r w:rsidR="0042193A">
        <w:rPr>
          <w:rFonts w:cstheme="minorHAnsi"/>
          <w:sz w:val="22"/>
          <w:szCs w:val="22"/>
        </w:rPr>
        <w:t> ods.</w:t>
      </w:r>
      <w:r>
        <w:rPr>
          <w:rFonts w:cstheme="minorHAnsi"/>
          <w:sz w:val="22"/>
          <w:szCs w:val="22"/>
        </w:rPr>
        <w:t xml:space="preserve"> 5.1. až 5.</w:t>
      </w:r>
      <w:r w:rsidR="00865F73">
        <w:rPr>
          <w:rFonts w:cstheme="minorHAnsi"/>
          <w:sz w:val="22"/>
          <w:szCs w:val="22"/>
        </w:rPr>
        <w:t>9</w:t>
      </w:r>
      <w:r>
        <w:rPr>
          <w:rFonts w:cstheme="minorHAnsi"/>
          <w:sz w:val="22"/>
          <w:szCs w:val="22"/>
        </w:rPr>
        <w:t>. je zhotoviteľ povinný odovzdať v</w:t>
      </w:r>
      <w:r w:rsidR="008A3989">
        <w:rPr>
          <w:rFonts w:cstheme="minorHAnsi"/>
          <w:sz w:val="22"/>
          <w:szCs w:val="22"/>
        </w:rPr>
        <w:t xml:space="preserve"> listinnej aj elektronickej podobe (v </w:t>
      </w:r>
      <w:r>
        <w:rPr>
          <w:rFonts w:cstheme="minorHAnsi"/>
          <w:sz w:val="22"/>
          <w:szCs w:val="22"/>
        </w:rPr>
        <w:t>editovateľn</w:t>
      </w:r>
      <w:r w:rsidR="00A65EA3">
        <w:rPr>
          <w:rFonts w:cstheme="minorHAnsi"/>
          <w:sz w:val="22"/>
          <w:szCs w:val="22"/>
        </w:rPr>
        <w:t>om</w:t>
      </w:r>
      <w:r>
        <w:rPr>
          <w:rFonts w:cstheme="minorHAnsi"/>
          <w:sz w:val="22"/>
          <w:szCs w:val="22"/>
        </w:rPr>
        <w:t xml:space="preserve"> aj needitovateľn</w:t>
      </w:r>
      <w:r w:rsidR="00A65EA3">
        <w:rPr>
          <w:rFonts w:cstheme="minorHAnsi"/>
          <w:sz w:val="22"/>
          <w:szCs w:val="22"/>
        </w:rPr>
        <w:t>om</w:t>
      </w:r>
      <w:r>
        <w:rPr>
          <w:rFonts w:cstheme="minorHAnsi"/>
          <w:sz w:val="22"/>
          <w:szCs w:val="22"/>
        </w:rPr>
        <w:t xml:space="preserve"> form</w:t>
      </w:r>
      <w:r w:rsidR="00A65EA3">
        <w:rPr>
          <w:rFonts w:cstheme="minorHAnsi"/>
          <w:sz w:val="22"/>
          <w:szCs w:val="22"/>
        </w:rPr>
        <w:t>áte)</w:t>
      </w:r>
      <w:r>
        <w:rPr>
          <w:rFonts w:cstheme="minorHAnsi"/>
          <w:sz w:val="22"/>
          <w:szCs w:val="22"/>
        </w:rPr>
        <w:t xml:space="preserve">. </w:t>
      </w:r>
    </w:p>
    <w:p w14:paraId="14413ACB" w14:textId="3C97C123" w:rsidR="001E66FD" w:rsidRDefault="001E66FD" w:rsidP="00590284">
      <w:pPr>
        <w:pStyle w:val="Textkomentra"/>
        <w:numPr>
          <w:ilvl w:val="0"/>
          <w:numId w:val="9"/>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4D2422">
        <w:rPr>
          <w:rFonts w:cstheme="minorHAnsi"/>
          <w:sz w:val="22"/>
          <w:szCs w:val="22"/>
        </w:rPr>
        <w:t xml:space="preserve"> Zmluvy</w:t>
      </w:r>
      <w:r>
        <w:rPr>
          <w:rFonts w:cstheme="minorHAnsi"/>
          <w:sz w:val="22"/>
          <w:szCs w:val="22"/>
        </w:rPr>
        <w:t xml:space="preserve">. </w:t>
      </w:r>
    </w:p>
    <w:p w14:paraId="25793C51" w14:textId="073F8440"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DE6877">
        <w:rPr>
          <w:rFonts w:cstheme="minorHAnsi"/>
          <w:sz w:val="22"/>
          <w:szCs w:val="22"/>
        </w:rPr>
        <w:t>Z</w:t>
      </w:r>
      <w:r>
        <w:rPr>
          <w:rFonts w:cstheme="minorHAnsi"/>
          <w:sz w:val="22"/>
          <w:szCs w:val="22"/>
        </w:rPr>
        <w:t>mluvné strany</w:t>
      </w:r>
      <w:r w:rsidR="00DE6877">
        <w:rPr>
          <w:rFonts w:cstheme="minorHAnsi"/>
          <w:sz w:val="22"/>
          <w:szCs w:val="22"/>
        </w:rPr>
        <w:t xml:space="preserve"> preberací</w:t>
      </w:r>
      <w:r>
        <w:rPr>
          <w:rFonts w:cstheme="minorHAnsi"/>
          <w:sz w:val="22"/>
          <w:szCs w:val="22"/>
        </w:rPr>
        <w:t xml:space="preserve"> protokol. </w:t>
      </w:r>
      <w:r w:rsidR="0069559E" w:rsidRPr="00590284">
        <w:rPr>
          <w:rFonts w:cstheme="minorHAnsi"/>
          <w:b/>
          <w:bCs/>
          <w:sz w:val="22"/>
          <w:szCs w:val="22"/>
        </w:rPr>
        <w:t>Preberací</w:t>
      </w:r>
      <w:r w:rsidR="0069559E">
        <w:rPr>
          <w:rFonts w:cstheme="minorHAnsi"/>
          <w:sz w:val="22"/>
          <w:szCs w:val="22"/>
        </w:rPr>
        <w:t xml:space="preserve"> </w:t>
      </w:r>
      <w:r w:rsidR="0069559E">
        <w:rPr>
          <w:rFonts w:cstheme="minorHAnsi"/>
          <w:b/>
          <w:sz w:val="22"/>
          <w:szCs w:val="22"/>
        </w:rPr>
        <w:t>p</w:t>
      </w:r>
      <w:r>
        <w:rPr>
          <w:rFonts w:cstheme="minorHAnsi"/>
          <w:b/>
          <w:sz w:val="22"/>
          <w:szCs w:val="22"/>
        </w:rPr>
        <w:t xml:space="preserve">rotokol </w:t>
      </w:r>
      <w:r>
        <w:rPr>
          <w:rFonts w:cstheme="minorHAnsi"/>
          <w:sz w:val="22"/>
          <w:szCs w:val="22"/>
        </w:rPr>
        <w:t xml:space="preserve">bude obsahovať najmä vyhodnotenie akosti vykonaného diela, zoznam odovzdaných dokladov, fotodokumentáciu priebehu zhotovovania diela, konkrétny a podrobný súpis zistených vád a nedorobkov, vrátane dohôd, opatrení a lehôt na ich odstránenie. Obsahom </w:t>
      </w:r>
      <w:r w:rsidR="0069559E">
        <w:rPr>
          <w:rFonts w:cstheme="minorHAnsi"/>
          <w:sz w:val="22"/>
          <w:szCs w:val="22"/>
        </w:rPr>
        <w:t xml:space="preserve">preberacieho </w:t>
      </w:r>
      <w:r>
        <w:rPr>
          <w:rFonts w:cstheme="minorHAnsi"/>
          <w:sz w:val="22"/>
          <w:szCs w:val="22"/>
        </w:rPr>
        <w:t xml:space="preserve">protokolu bude vyhlásenie objednávateľa, či dielo alebo jeho časť preberá. V prípade, ak objednávateľ dielo alebo jeho časť nepreberie, bude súčasťou </w:t>
      </w:r>
      <w:r w:rsidR="000A2912">
        <w:rPr>
          <w:rFonts w:cstheme="minorHAnsi"/>
          <w:sz w:val="22"/>
          <w:szCs w:val="22"/>
        </w:rPr>
        <w:t xml:space="preserve">preberacieho </w:t>
      </w:r>
      <w:r>
        <w:rPr>
          <w:rFonts w:cstheme="minorHAnsi"/>
          <w:sz w:val="22"/>
          <w:szCs w:val="22"/>
        </w:rPr>
        <w:t xml:space="preserve">protokolu uvedenie dôvodov, pre ktoré dielo alebo jeho časť neprebral. </w:t>
      </w:r>
    </w:p>
    <w:p w14:paraId="370BAD3E" w14:textId="6FEA07B2"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w:t>
      </w:r>
      <w:r w:rsidR="00A333A2">
        <w:rPr>
          <w:rFonts w:cstheme="minorHAnsi"/>
          <w:sz w:val="22"/>
          <w:szCs w:val="22"/>
        </w:rPr>
        <w:t xml:space="preserve"> preberacom </w:t>
      </w:r>
      <w:r>
        <w:rPr>
          <w:rFonts w:cstheme="minorHAnsi"/>
          <w:sz w:val="22"/>
          <w:szCs w:val="22"/>
        </w:rPr>
        <w:t>protokole určí lehotu na odstránenie drobných chýb/vád alebo nedorobkov. O tom, či má dielo vady alebo nedorobky a aký majú vplyv na užívanie diela, rozhoduje objednávateľ.</w:t>
      </w:r>
    </w:p>
    <w:p w14:paraId="5601F7BE"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5369E4AE" w:rsidR="001E66FD" w:rsidRDefault="001E66FD" w:rsidP="00590284">
      <w:pPr>
        <w:pStyle w:val="Textkomentra"/>
        <w:numPr>
          <w:ilvl w:val="0"/>
          <w:numId w:val="9"/>
        </w:numPr>
        <w:tabs>
          <w:tab w:val="left" w:pos="426"/>
        </w:tabs>
        <w:ind w:left="0" w:firstLine="0"/>
        <w:jc w:val="both"/>
        <w:rPr>
          <w:rFonts w:cstheme="minorHAnsi"/>
          <w:sz w:val="22"/>
          <w:szCs w:val="22"/>
        </w:rPr>
      </w:pPr>
      <w:r>
        <w:rPr>
          <w:rFonts w:cstheme="minorHAnsi"/>
          <w:sz w:val="22"/>
          <w:szCs w:val="22"/>
        </w:rPr>
        <w:t xml:space="preserve">Riadnym odovzdaním diela (príslušnej časti diela), tzn. okamihom podpisu oprávnenej osoby konajúcej za objednávateľa na </w:t>
      </w:r>
      <w:r w:rsidR="00A40A37">
        <w:rPr>
          <w:rFonts w:cstheme="minorHAnsi"/>
          <w:sz w:val="22"/>
          <w:szCs w:val="22"/>
        </w:rPr>
        <w:t xml:space="preserve">preberacom </w:t>
      </w:r>
      <w:r>
        <w:rPr>
          <w:rFonts w:cstheme="minorHAnsi"/>
          <w:sz w:val="22"/>
          <w:szCs w:val="22"/>
        </w:rPr>
        <w:t>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25B6AAFA" w:rsidR="001E66FD" w:rsidRDefault="001E66FD" w:rsidP="00590284">
      <w:pPr>
        <w:pStyle w:val="Textkomentra"/>
        <w:numPr>
          <w:ilvl w:val="0"/>
          <w:numId w:val="9"/>
        </w:numPr>
        <w:tabs>
          <w:tab w:val="left" w:pos="426"/>
        </w:tabs>
        <w:ind w:left="0" w:firstLine="0"/>
        <w:jc w:val="both"/>
        <w:rPr>
          <w:rFonts w:cstheme="minorHAnsi"/>
          <w:sz w:val="22"/>
          <w:szCs w:val="22"/>
        </w:rPr>
      </w:pPr>
      <w:r>
        <w:rPr>
          <w:rFonts w:cs="Calibri"/>
          <w:sz w:val="22"/>
          <w:szCs w:val="22"/>
        </w:rPr>
        <w:lastRenderedPageBreak/>
        <w:t xml:space="preserve">Vlastníkom zhotovovaného diela je od počiatku objednávateľ. Vlastnícke právo k jednotlivým materiálom, komponentom, výrobkom a iným častiam </w:t>
      </w:r>
      <w:r w:rsidR="00A40A37">
        <w:rPr>
          <w:rFonts w:cs="Calibri"/>
          <w:sz w:val="22"/>
          <w:szCs w:val="22"/>
        </w:rPr>
        <w:t>d</w:t>
      </w:r>
      <w:r>
        <w:rPr>
          <w:rFonts w:cs="Calibri"/>
          <w:sz w:val="22"/>
          <w:szCs w:val="22"/>
        </w:rPr>
        <w:t xml:space="preserve">iela použitým zhotoviteľom nadobúda objednávateľ okamihom ich zabudovania do </w:t>
      </w:r>
      <w:r w:rsidR="00A40A37">
        <w:rPr>
          <w:rFonts w:cs="Calibri"/>
          <w:sz w:val="22"/>
          <w:szCs w:val="22"/>
        </w:rPr>
        <w:t>d</w:t>
      </w:r>
      <w:r>
        <w:rPr>
          <w:rFonts w:cs="Calibri"/>
          <w:sz w:val="22"/>
          <w:szCs w:val="22"/>
        </w:rPr>
        <w:t>iela.</w:t>
      </w:r>
    </w:p>
    <w:p w14:paraId="45E579F3" w14:textId="56CB5AB9"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19B90FCB"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w:t>
      </w:r>
      <w:r w:rsidR="00E62D3C">
        <w:rPr>
          <w:rFonts w:asciiTheme="minorHAnsi" w:hAnsiTheme="minorHAnsi" w:cstheme="minorHAnsi"/>
          <w:color w:val="auto"/>
          <w:sz w:val="22"/>
          <w:szCs w:val="22"/>
        </w:rPr>
        <w:t>Dokumentácie</w:t>
      </w:r>
      <w:r>
        <w:rPr>
          <w:rFonts w:asciiTheme="minorHAnsi" w:hAnsiTheme="minorHAnsi" w:cstheme="minorHAnsi"/>
          <w:color w:val="auto"/>
          <w:sz w:val="22"/>
          <w:szCs w:val="22"/>
        </w:rPr>
        <w:t>, povolen</w:t>
      </w:r>
      <w:r w:rsidR="0069025E">
        <w:rPr>
          <w:rFonts w:asciiTheme="minorHAnsi" w:hAnsiTheme="minorHAnsi" w:cstheme="minorHAnsi"/>
          <w:color w:val="auto"/>
          <w:sz w:val="22"/>
          <w:szCs w:val="22"/>
        </w:rPr>
        <w:t>ia</w:t>
      </w:r>
      <w:r>
        <w:rPr>
          <w:rFonts w:asciiTheme="minorHAnsi" w:hAnsiTheme="minorHAnsi" w:cstheme="minorHAnsi"/>
          <w:color w:val="auto"/>
          <w:sz w:val="22"/>
          <w:szCs w:val="22"/>
        </w:rPr>
        <w:t xml:space="preserve">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56BE326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 xml:space="preserve">ozsahu alebo kvalite vymedzenej v tejto Zmluve, </w:t>
      </w:r>
      <w:r w:rsidR="00E62D3C">
        <w:rPr>
          <w:rStyle w:val="CharStyle48"/>
          <w:rFonts w:asciiTheme="minorHAnsi" w:hAnsiTheme="minorHAnsi" w:cstheme="minorHAnsi"/>
          <w:sz w:val="22"/>
          <w:szCs w:val="22"/>
        </w:rPr>
        <w:t xml:space="preserve">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4523ED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B42EC">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75D46C74"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w:t>
      </w:r>
      <w:r w:rsidR="00995CED">
        <w:rPr>
          <w:rFonts w:asciiTheme="minorHAnsi" w:hAnsiTheme="minorHAnsi" w:cstheme="minorHAnsi"/>
          <w:sz w:val="22"/>
          <w:szCs w:val="22"/>
        </w:rPr>
        <w:t xml:space="preserve">preberacieho </w:t>
      </w:r>
      <w:r>
        <w:rPr>
          <w:rFonts w:asciiTheme="minorHAnsi" w:hAnsiTheme="minorHAnsi" w:cstheme="minorHAnsi"/>
          <w:sz w:val="22"/>
          <w:szCs w:val="22"/>
        </w:rPr>
        <w:t>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0FFF0AB2"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w:t>
      </w:r>
      <w:r w:rsidR="00071FB2">
        <w:rPr>
          <w:rFonts w:asciiTheme="minorHAnsi" w:hAnsiTheme="minorHAnsi" w:cstheme="minorHAnsi"/>
          <w:color w:val="auto"/>
          <w:sz w:val="22"/>
          <w:szCs w:val="22"/>
        </w:rPr>
        <w:t xml:space="preserve"> zhotoviteľovi</w:t>
      </w:r>
      <w:r>
        <w:rPr>
          <w:rFonts w:asciiTheme="minorHAnsi" w:hAnsiTheme="minorHAnsi" w:cstheme="minorHAnsi"/>
          <w:color w:val="auto"/>
          <w:sz w:val="22"/>
          <w:szCs w:val="22"/>
        </w:rPr>
        <w:t xml:space="preserve"> oznámiť vadu (ďalej len</w:t>
      </w:r>
      <w:r w:rsidR="00F74A4A">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troch pracovných dní odo dňa </w:t>
      </w:r>
      <w:r w:rsidR="00071FB2">
        <w:rPr>
          <w:rFonts w:asciiTheme="minorHAnsi" w:hAnsiTheme="minorHAnsi" w:cstheme="minorHAnsi"/>
          <w:color w:val="auto"/>
          <w:sz w:val="22"/>
          <w:szCs w:val="22"/>
        </w:rPr>
        <w:t>doručenia</w:t>
      </w:r>
      <w:r>
        <w:rPr>
          <w:rFonts w:asciiTheme="minorHAnsi" w:hAnsiTheme="minorHAnsi" w:cstheme="minorHAnsi"/>
          <w:color w:val="auto"/>
          <w:sz w:val="22"/>
          <w:szCs w:val="22"/>
        </w:rPr>
        <w:t xml:space="preserve"> reklamácie podľa tohto odseku</w:t>
      </w:r>
      <w:r w:rsidR="00A171DC">
        <w:rPr>
          <w:rFonts w:asciiTheme="minorHAnsi" w:hAnsiTheme="minorHAnsi" w:cstheme="minorHAnsi"/>
          <w:color w:val="auto"/>
          <w:sz w:val="22"/>
          <w:szCs w:val="22"/>
        </w:rPr>
        <w:t xml:space="preserve"> tohto článku Zmluvy</w:t>
      </w:r>
      <w:r>
        <w:rPr>
          <w:rFonts w:asciiTheme="minorHAnsi" w:hAnsiTheme="minorHAnsi" w:cstheme="minorHAnsi"/>
          <w:color w:val="auto"/>
          <w:sz w:val="22"/>
          <w:szCs w:val="22"/>
        </w:rPr>
        <w:t xml:space="preserve">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39FE9E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7F37C7">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1DF2C1A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V prípade, že zhotoviteľ oznámené (reklamované) vady neodstráni v lehote podľa odseku 8 tohto článku</w:t>
      </w:r>
      <w:r w:rsidR="00A31D41">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1D3818C6"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sidRPr="00C14A9E">
        <w:rPr>
          <w:rStyle w:val="CharStyle36"/>
          <w:rFonts w:asciiTheme="minorHAnsi" w:hAnsiTheme="minorHAnsi" w:cstheme="minorHAnsi"/>
          <w:sz w:val="22"/>
          <w:szCs w:val="22"/>
          <w:lang w:eastAsia="cs-CZ"/>
        </w:rPr>
        <w:t>Zhotovite</w:t>
      </w:r>
      <w:r w:rsidR="003B77B6" w:rsidRPr="00C14A9E">
        <w:rPr>
          <w:rStyle w:val="CharStyle36"/>
          <w:rFonts w:asciiTheme="minorHAnsi" w:hAnsiTheme="minorHAnsi" w:cstheme="minorHAnsi"/>
          <w:sz w:val="22"/>
          <w:szCs w:val="22"/>
          <w:lang w:eastAsia="cs-CZ"/>
        </w:rPr>
        <w:t>ľ</w:t>
      </w:r>
      <w:r w:rsidRPr="00C14A9E">
        <w:rPr>
          <w:rStyle w:val="CharStyle36"/>
          <w:rFonts w:asciiTheme="minorHAnsi" w:hAnsiTheme="minorHAnsi" w:cstheme="minorHAnsi"/>
          <w:sz w:val="22"/>
          <w:szCs w:val="22"/>
          <w:lang w:eastAsia="cs-CZ"/>
        </w:rPr>
        <w:t xml:space="preserve"> </w:t>
      </w:r>
      <w:r w:rsidRPr="003B77B6">
        <w:rPr>
          <w:rStyle w:val="CharStyle36"/>
          <w:rFonts w:asciiTheme="minorHAnsi" w:hAnsiTheme="minorHAnsi" w:cstheme="minorHAnsi"/>
          <w:sz w:val="22"/>
          <w:szCs w:val="22"/>
        </w:rPr>
        <w:t xml:space="preserve">nezodpovedá za </w:t>
      </w:r>
      <w:r w:rsidRPr="00C14A9E">
        <w:rPr>
          <w:rStyle w:val="CharStyle36"/>
          <w:rFonts w:asciiTheme="minorHAnsi" w:hAnsiTheme="minorHAnsi" w:cstheme="minorHAnsi"/>
          <w:sz w:val="22"/>
          <w:szCs w:val="22"/>
          <w:lang w:eastAsia="cs-CZ"/>
        </w:rPr>
        <w:t xml:space="preserve">vady, </w:t>
      </w:r>
      <w:r w:rsidRPr="003B77B6">
        <w:rPr>
          <w:rStyle w:val="CharStyle36"/>
          <w:rFonts w:asciiTheme="minorHAnsi" w:hAnsiTheme="minorHAnsi" w:cstheme="minorHAnsi"/>
          <w:sz w:val="22"/>
          <w:szCs w:val="22"/>
        </w:rPr>
        <w:t>ktoré boli spôsobené použitím podkladov prevzatých od objednávateľa alebo pokynov</w:t>
      </w:r>
      <w:r>
        <w:rPr>
          <w:rStyle w:val="CharStyle36"/>
          <w:rFonts w:asciiTheme="minorHAnsi" w:hAnsiTheme="minorHAnsi" w:cstheme="minorHAnsi"/>
          <w:sz w:val="22"/>
          <w:szCs w:val="22"/>
        </w:rPr>
        <w:t xml:space="preserve"> od objednávateľa: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lastRenderedPageBreak/>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57BAAAE6" w14:textId="5685F81D" w:rsidR="00951F36" w:rsidRDefault="001E66FD" w:rsidP="00357EB4">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790CC37D" w14:textId="64CAE0E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4F8AC31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podľa čl. </w:t>
      </w:r>
      <w:r w:rsidR="00A45FA9">
        <w:rPr>
          <w:rFonts w:asciiTheme="minorHAnsi" w:hAnsiTheme="minorHAnsi" w:cstheme="minorHAnsi"/>
          <w:color w:val="auto"/>
          <w:sz w:val="22"/>
          <w:szCs w:val="22"/>
        </w:rPr>
        <w:t>IV bod 1.1</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0B6C">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0B6C">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0FC6B4BA"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so začatím stavebných prác na diele v lehote podľa čl. IV bod 1.</w:t>
      </w:r>
      <w:r w:rsidR="0006060D">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w:t>
      </w:r>
      <w:r w:rsidR="00DF143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06060D">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06060D">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013EA2E7" w:rsidR="001E66FD" w:rsidRPr="00DC76C2" w:rsidRDefault="001E66FD" w:rsidP="001E66FD">
      <w:pPr>
        <w:pStyle w:val="Default"/>
        <w:numPr>
          <w:ilvl w:val="1"/>
          <w:numId w:val="11"/>
        </w:numPr>
        <w:jc w:val="both"/>
        <w:rPr>
          <w:rFonts w:asciiTheme="minorHAnsi" w:hAnsiTheme="minorHAnsi" w:cstheme="minorHAnsi"/>
          <w:color w:val="FF0000"/>
          <w:sz w:val="22"/>
          <w:szCs w:val="22"/>
          <w:rPrChange w:id="10" w:author="Cvečková Dominika" w:date="2025-03-20T12:37:00Z" w16du:dateUtc="2025-03-20T11:37:00Z">
            <w:rPr>
              <w:rFonts w:asciiTheme="minorHAnsi" w:hAnsiTheme="minorHAnsi" w:cstheme="minorHAnsi"/>
              <w:color w:val="auto"/>
              <w:sz w:val="22"/>
              <w:szCs w:val="22"/>
            </w:rPr>
          </w:rPrChange>
        </w:rPr>
      </w:pPr>
      <w:r w:rsidRPr="00DC76C2">
        <w:rPr>
          <w:rFonts w:asciiTheme="minorHAnsi" w:hAnsiTheme="minorHAnsi" w:cstheme="minorHAnsi"/>
          <w:color w:val="FF0000"/>
          <w:sz w:val="22"/>
          <w:szCs w:val="22"/>
          <w:rPrChange w:id="11" w:author="Cvečková Dominika" w:date="2025-03-20T12:37:00Z" w16du:dateUtc="2025-03-20T11:37:00Z">
            <w:rPr>
              <w:rFonts w:asciiTheme="minorHAnsi" w:hAnsiTheme="minorHAnsi" w:cstheme="minorHAnsi"/>
              <w:color w:val="auto"/>
              <w:sz w:val="22"/>
              <w:szCs w:val="22"/>
            </w:rPr>
          </w:rPrChange>
        </w:rPr>
        <w:t xml:space="preserve">v prípade nedodržania termínov postupu prác na diele podľa harmonogramu prác (v zmysle prílohy č. 3 tejto Zmluvy), objednávateľovi vzniká voči zhotoviteľovi nárok na zmluvnú pokutu vo výške </w:t>
      </w:r>
      <w:r w:rsidRPr="00DC76C2">
        <w:rPr>
          <w:rFonts w:asciiTheme="minorHAnsi" w:hAnsiTheme="minorHAnsi" w:cstheme="minorHAnsi"/>
          <w:b/>
          <w:color w:val="FF0000"/>
          <w:sz w:val="22"/>
          <w:szCs w:val="22"/>
          <w:rPrChange w:id="12" w:author="Cvečková Dominika" w:date="2025-03-20T12:37:00Z" w16du:dateUtc="2025-03-20T11:37:00Z">
            <w:rPr>
              <w:rFonts w:asciiTheme="minorHAnsi" w:hAnsiTheme="minorHAnsi" w:cstheme="minorHAnsi"/>
              <w:b/>
              <w:color w:val="auto"/>
              <w:sz w:val="22"/>
              <w:szCs w:val="22"/>
            </w:rPr>
          </w:rPrChange>
        </w:rPr>
        <w:t>0,</w:t>
      </w:r>
      <w:ins w:id="13" w:author="Priečková Kristína" w:date="2025-03-18T09:54:00Z" w16du:dateUtc="2025-03-18T08:54:00Z">
        <w:r w:rsidR="00DE6FC5" w:rsidRPr="00DC76C2">
          <w:rPr>
            <w:rFonts w:asciiTheme="minorHAnsi" w:hAnsiTheme="minorHAnsi" w:cstheme="minorHAnsi"/>
            <w:b/>
            <w:color w:val="FF0000"/>
            <w:sz w:val="22"/>
            <w:szCs w:val="22"/>
            <w:rPrChange w:id="14" w:author="Cvečková Dominika" w:date="2025-03-20T12:37:00Z" w16du:dateUtc="2025-03-20T11:37:00Z">
              <w:rPr>
                <w:rFonts w:asciiTheme="minorHAnsi" w:hAnsiTheme="minorHAnsi" w:cstheme="minorHAnsi"/>
                <w:b/>
                <w:color w:val="auto"/>
                <w:sz w:val="22"/>
                <w:szCs w:val="22"/>
              </w:rPr>
            </w:rPrChange>
          </w:rPr>
          <w:t>1</w:t>
        </w:r>
      </w:ins>
      <w:del w:id="15" w:author="Priečková Kristína" w:date="2025-03-18T09:54:00Z" w16du:dateUtc="2025-03-18T08:54:00Z">
        <w:r w:rsidRPr="00DC76C2" w:rsidDel="00DE6FC5">
          <w:rPr>
            <w:rFonts w:asciiTheme="minorHAnsi" w:hAnsiTheme="minorHAnsi" w:cstheme="minorHAnsi"/>
            <w:b/>
            <w:color w:val="FF0000"/>
            <w:sz w:val="22"/>
            <w:szCs w:val="22"/>
            <w:rPrChange w:id="16" w:author="Cvečková Dominika" w:date="2025-03-20T12:37:00Z" w16du:dateUtc="2025-03-20T11:37:00Z">
              <w:rPr>
                <w:rFonts w:asciiTheme="minorHAnsi" w:hAnsiTheme="minorHAnsi" w:cstheme="minorHAnsi"/>
                <w:b/>
                <w:color w:val="auto"/>
                <w:sz w:val="22"/>
                <w:szCs w:val="22"/>
              </w:rPr>
            </w:rPrChange>
          </w:rPr>
          <w:delText>5</w:delText>
        </w:r>
      </w:del>
      <w:r w:rsidR="00DF1437" w:rsidRPr="00DC76C2">
        <w:rPr>
          <w:rFonts w:asciiTheme="minorHAnsi" w:hAnsiTheme="minorHAnsi" w:cstheme="minorHAnsi"/>
          <w:b/>
          <w:color w:val="FF0000"/>
          <w:sz w:val="22"/>
          <w:szCs w:val="22"/>
          <w:rPrChange w:id="17" w:author="Cvečková Dominika" w:date="2025-03-20T12:37:00Z" w16du:dateUtc="2025-03-20T11:37:00Z">
            <w:rPr>
              <w:rFonts w:asciiTheme="minorHAnsi" w:hAnsiTheme="minorHAnsi" w:cstheme="minorHAnsi"/>
              <w:b/>
              <w:color w:val="auto"/>
              <w:sz w:val="22"/>
              <w:szCs w:val="22"/>
            </w:rPr>
          </w:rPrChange>
        </w:rPr>
        <w:t xml:space="preserve"> </w:t>
      </w:r>
      <w:r w:rsidRPr="00DC76C2">
        <w:rPr>
          <w:rFonts w:asciiTheme="minorHAnsi" w:hAnsiTheme="minorHAnsi" w:cstheme="minorHAnsi"/>
          <w:b/>
          <w:color w:val="FF0000"/>
          <w:sz w:val="22"/>
          <w:szCs w:val="22"/>
          <w:rPrChange w:id="18" w:author="Cvečková Dominika" w:date="2025-03-20T12:37:00Z" w16du:dateUtc="2025-03-20T11:37:00Z">
            <w:rPr>
              <w:rFonts w:asciiTheme="minorHAnsi" w:hAnsiTheme="minorHAnsi" w:cstheme="minorHAnsi"/>
              <w:b/>
              <w:color w:val="auto"/>
              <w:sz w:val="22"/>
              <w:szCs w:val="22"/>
            </w:rPr>
          </w:rPrChange>
        </w:rPr>
        <w:t xml:space="preserve">% z ceny </w:t>
      </w:r>
      <w:r w:rsidR="00DF1437" w:rsidRPr="00DC76C2">
        <w:rPr>
          <w:rFonts w:asciiTheme="minorHAnsi" w:hAnsiTheme="minorHAnsi" w:cstheme="minorHAnsi"/>
          <w:b/>
          <w:color w:val="FF0000"/>
          <w:sz w:val="22"/>
          <w:szCs w:val="22"/>
          <w:rPrChange w:id="19" w:author="Cvečková Dominika" w:date="2025-03-20T12:37:00Z" w16du:dateUtc="2025-03-20T11:37:00Z">
            <w:rPr>
              <w:rFonts w:asciiTheme="minorHAnsi" w:hAnsiTheme="minorHAnsi" w:cstheme="minorHAnsi"/>
              <w:b/>
              <w:color w:val="auto"/>
              <w:sz w:val="22"/>
              <w:szCs w:val="22"/>
            </w:rPr>
          </w:rPrChange>
        </w:rPr>
        <w:t xml:space="preserve">za </w:t>
      </w:r>
      <w:r w:rsidRPr="00DC76C2">
        <w:rPr>
          <w:rFonts w:asciiTheme="minorHAnsi" w:hAnsiTheme="minorHAnsi" w:cstheme="minorHAnsi"/>
          <w:b/>
          <w:color w:val="FF0000"/>
          <w:sz w:val="22"/>
          <w:szCs w:val="22"/>
          <w:rPrChange w:id="20" w:author="Cvečková Dominika" w:date="2025-03-20T12:37:00Z" w16du:dateUtc="2025-03-20T11:37:00Z">
            <w:rPr>
              <w:rFonts w:asciiTheme="minorHAnsi" w:hAnsiTheme="minorHAnsi" w:cstheme="minorHAnsi"/>
              <w:b/>
              <w:color w:val="auto"/>
              <w:sz w:val="22"/>
              <w:szCs w:val="22"/>
            </w:rPr>
          </w:rPrChange>
        </w:rPr>
        <w:t>diel</w:t>
      </w:r>
      <w:r w:rsidR="00DF1437" w:rsidRPr="00DC76C2">
        <w:rPr>
          <w:rFonts w:asciiTheme="minorHAnsi" w:hAnsiTheme="minorHAnsi" w:cstheme="minorHAnsi"/>
          <w:b/>
          <w:color w:val="FF0000"/>
          <w:sz w:val="22"/>
          <w:szCs w:val="22"/>
          <w:rPrChange w:id="21" w:author="Cvečková Dominika" w:date="2025-03-20T12:37:00Z" w16du:dateUtc="2025-03-20T11:37:00Z">
            <w:rPr>
              <w:rFonts w:asciiTheme="minorHAnsi" w:hAnsiTheme="minorHAnsi" w:cstheme="minorHAnsi"/>
              <w:b/>
              <w:color w:val="auto"/>
              <w:sz w:val="22"/>
              <w:szCs w:val="22"/>
            </w:rPr>
          </w:rPrChange>
        </w:rPr>
        <w:t>o</w:t>
      </w:r>
      <w:r w:rsidRPr="00DC76C2">
        <w:rPr>
          <w:rFonts w:asciiTheme="minorHAnsi" w:hAnsiTheme="minorHAnsi" w:cstheme="minorHAnsi"/>
          <w:b/>
          <w:color w:val="FF0000"/>
          <w:sz w:val="22"/>
          <w:szCs w:val="22"/>
          <w:rPrChange w:id="22" w:author="Cvečková Dominika" w:date="2025-03-20T12:37:00Z" w16du:dateUtc="2025-03-20T11:37:00Z">
            <w:rPr>
              <w:rFonts w:asciiTheme="minorHAnsi" w:hAnsiTheme="minorHAnsi" w:cstheme="minorHAnsi"/>
              <w:b/>
              <w:color w:val="auto"/>
              <w:sz w:val="22"/>
              <w:szCs w:val="22"/>
            </w:rPr>
          </w:rPrChange>
        </w:rPr>
        <w:t xml:space="preserve"> bez DPH</w:t>
      </w:r>
      <w:r w:rsidRPr="00DC76C2">
        <w:rPr>
          <w:rFonts w:asciiTheme="minorHAnsi" w:hAnsiTheme="minorHAnsi" w:cstheme="minorHAnsi"/>
          <w:color w:val="FF0000"/>
          <w:sz w:val="22"/>
          <w:szCs w:val="22"/>
          <w:rPrChange w:id="23" w:author="Cvečková Dominika" w:date="2025-03-20T12:37:00Z" w16du:dateUtc="2025-03-20T11:37:00Z">
            <w:rPr>
              <w:rFonts w:asciiTheme="minorHAnsi" w:hAnsiTheme="minorHAnsi" w:cstheme="minorHAnsi"/>
              <w:color w:val="auto"/>
              <w:sz w:val="22"/>
              <w:szCs w:val="22"/>
            </w:rPr>
          </w:rPrChange>
        </w:rPr>
        <w:t xml:space="preserve"> za každý, čo i len začatý deň porušenia/nesplnenia povinnosti;</w:t>
      </w:r>
    </w:p>
    <w:p w14:paraId="77E3D5AE" w14:textId="13EA5EEE"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5E5BE2">
        <w:rPr>
          <w:rFonts w:asciiTheme="minorHAnsi" w:hAnsiTheme="minorHAnsi" w:cstheme="minorHAnsi"/>
          <w:color w:val="auto"/>
          <w:sz w:val="22"/>
          <w:szCs w:val="22"/>
        </w:rPr>
        <w:t>5</w:t>
      </w:r>
      <w:r>
        <w:rPr>
          <w:rFonts w:asciiTheme="minorHAnsi" w:hAnsiTheme="minorHAnsi" w:cstheme="minorHAnsi"/>
          <w:color w:val="auto"/>
          <w:sz w:val="22"/>
          <w:szCs w:val="22"/>
        </w:rPr>
        <w:t xml:space="preserve">, </w:t>
      </w:r>
      <w:r w:rsidR="00D2760C">
        <w:rPr>
          <w:rFonts w:asciiTheme="minorHAnsi" w:hAnsiTheme="minorHAnsi" w:cstheme="minorHAnsi"/>
          <w:color w:val="auto"/>
          <w:sz w:val="22"/>
          <w:szCs w:val="22"/>
        </w:rPr>
        <w:t>6</w:t>
      </w:r>
      <w:r>
        <w:rPr>
          <w:rFonts w:asciiTheme="minorHAnsi" w:hAnsiTheme="minorHAnsi" w:cstheme="minorHAnsi"/>
          <w:color w:val="auto"/>
          <w:sz w:val="22"/>
          <w:szCs w:val="22"/>
        </w:rPr>
        <w:t xml:space="preserve"> a </w:t>
      </w:r>
      <w:r w:rsidR="00D2760C">
        <w:rPr>
          <w:rFonts w:asciiTheme="minorHAnsi" w:hAnsiTheme="minorHAnsi" w:cstheme="minorHAnsi"/>
          <w:color w:val="auto"/>
          <w:sz w:val="22"/>
          <w:szCs w:val="22"/>
        </w:rPr>
        <w:t>8</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w:t>
      </w:r>
      <w:r w:rsidR="0063661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A89699F" w14:textId="1EE744F9"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podľa čl. VII ods. 1</w:t>
      </w:r>
      <w:r w:rsidR="00D2760C">
        <w:rPr>
          <w:rFonts w:asciiTheme="minorHAnsi" w:hAnsiTheme="minorHAnsi" w:cstheme="minorHAnsi"/>
          <w:color w:val="auto"/>
          <w:sz w:val="22"/>
          <w:szCs w:val="22"/>
        </w:rPr>
        <w:t>1</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C35777">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04A601CF" w14:textId="48F852BB"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zhotoviteľa zúčastniť sa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prostredníctvom stavbyvedúceho a prípadne ďalších na uvedený úkon splnomocnených zástupcov zhotoviteľa</w:t>
      </w:r>
      <w:r w:rsidR="00C35777">
        <w:rPr>
          <w:rFonts w:asciiTheme="minorHAnsi" w:hAnsiTheme="minorHAnsi" w:cstheme="minorHAnsi"/>
          <w:color w:val="auto"/>
          <w:sz w:val="22"/>
          <w:szCs w:val="22"/>
        </w:rPr>
        <w:t>,</w:t>
      </w:r>
      <w:r>
        <w:rPr>
          <w:rFonts w:asciiTheme="minorHAnsi" w:hAnsiTheme="minorHAnsi" w:cstheme="minorHAnsi"/>
          <w:color w:val="auto"/>
          <w:sz w:val="22"/>
          <w:szCs w:val="22"/>
        </w:rPr>
        <w:t xml:space="preserve"> kontrolných dní </w:t>
      </w:r>
      <w:r w:rsidR="00895BAF">
        <w:rPr>
          <w:rFonts w:asciiTheme="minorHAnsi" w:hAnsiTheme="minorHAnsi" w:cstheme="minorHAnsi"/>
          <w:color w:val="auto"/>
          <w:sz w:val="22"/>
          <w:szCs w:val="22"/>
        </w:rPr>
        <w:t xml:space="preserve">alebo koordinačných porád </w:t>
      </w:r>
      <w:r>
        <w:rPr>
          <w:rFonts w:asciiTheme="minorHAnsi" w:hAnsiTheme="minorHAnsi" w:cstheme="minorHAnsi"/>
          <w:color w:val="auto"/>
          <w:sz w:val="22"/>
          <w:szCs w:val="22"/>
        </w:rPr>
        <w:t>zvolaných objednávateľom podľa čl. VII ods. 2</w:t>
      </w:r>
      <w:r w:rsidR="001277F3">
        <w:rPr>
          <w:rFonts w:asciiTheme="minorHAnsi" w:hAnsiTheme="minorHAnsi" w:cstheme="minorHAnsi"/>
          <w:color w:val="auto"/>
          <w:sz w:val="22"/>
          <w:szCs w:val="22"/>
        </w:rPr>
        <w:t>3</w:t>
      </w:r>
      <w:r w:rsidR="00895BAF">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895BA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FA01E37" w14:textId="350787A4"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akejkoľvek povinnosti zhotoviteľa pri vedení stavebného denníka podľa čl. VII ods. 1</w:t>
      </w:r>
      <w:r w:rsidR="001277F3">
        <w:rPr>
          <w:rFonts w:asciiTheme="minorHAnsi" w:hAnsiTheme="minorHAnsi" w:cstheme="minorHAnsi"/>
          <w:color w:val="auto"/>
          <w:sz w:val="22"/>
          <w:szCs w:val="22"/>
        </w:rPr>
        <w:t>5</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1.000,-</w:t>
      </w:r>
      <w:r w:rsidR="00C00EB8">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6CB410C6" w14:textId="48063BF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w:t>
      </w:r>
      <w:r w:rsidR="001277F3">
        <w:rPr>
          <w:rFonts w:asciiTheme="minorHAnsi" w:hAnsiTheme="minorHAnsi" w:cstheme="minorHAnsi"/>
          <w:color w:val="auto"/>
          <w:sz w:val="22"/>
          <w:szCs w:val="22"/>
        </w:rPr>
        <w:t>19</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0D669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0D6695">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1C3187E7" w14:textId="31377D54" w:rsidR="007265F0" w:rsidRDefault="001E66FD" w:rsidP="007265F0">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7265F0" w:rsidRP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prípade omeškania zhotoviteľa s predložením dokladu o zhodnotení / recyklácii odpadu podľa čl. VII ods. 2</w:t>
      </w:r>
      <w:r w:rsidR="001277F3">
        <w:rPr>
          <w:rFonts w:asciiTheme="minorHAnsi" w:hAnsiTheme="minorHAnsi" w:cstheme="minorHAnsi"/>
          <w:color w:val="auto"/>
          <w:sz w:val="22"/>
          <w:szCs w:val="22"/>
        </w:rPr>
        <w:t>4</w:t>
      </w:r>
      <w:r w:rsidR="007265F0" w:rsidRPr="00A91133">
        <w:rPr>
          <w:rFonts w:asciiTheme="minorHAnsi" w:hAnsiTheme="minorHAnsi" w:cstheme="minorHAnsi"/>
          <w:color w:val="auto"/>
          <w:sz w:val="22"/>
          <w:szCs w:val="22"/>
        </w:rPr>
        <w:t xml:space="preserve"> Zmluvy, objednávateľovi vzniká voči zhotoviteľovi nárok na zmluvnú pokutu vo výške 0,05</w:t>
      </w:r>
      <w:r w:rsidR="007265F0">
        <w:rPr>
          <w:rFonts w:asciiTheme="minorHAnsi" w:hAnsiTheme="minorHAnsi" w:cstheme="minorHAnsi"/>
          <w:color w:val="auto"/>
          <w:sz w:val="22"/>
          <w:szCs w:val="22"/>
        </w:rPr>
        <w:t xml:space="preserve"> </w:t>
      </w:r>
      <w:r w:rsidR="007265F0" w:rsidRPr="00A91133">
        <w:rPr>
          <w:rFonts w:asciiTheme="minorHAnsi" w:hAnsiTheme="minorHAnsi" w:cstheme="minorHAnsi"/>
          <w:color w:val="auto"/>
          <w:sz w:val="22"/>
          <w:szCs w:val="22"/>
        </w:rPr>
        <w:t xml:space="preserve">% z ceny </w:t>
      </w:r>
      <w:r w:rsidR="007265F0">
        <w:rPr>
          <w:rFonts w:asciiTheme="minorHAnsi" w:hAnsiTheme="minorHAnsi" w:cstheme="minorHAnsi"/>
          <w:color w:val="auto"/>
          <w:sz w:val="22"/>
          <w:szCs w:val="22"/>
        </w:rPr>
        <w:t xml:space="preserve">za </w:t>
      </w:r>
      <w:r w:rsidR="007265F0" w:rsidRPr="00A91133">
        <w:rPr>
          <w:rFonts w:asciiTheme="minorHAnsi" w:hAnsiTheme="minorHAnsi" w:cstheme="minorHAnsi"/>
          <w:color w:val="auto"/>
          <w:sz w:val="22"/>
          <w:szCs w:val="22"/>
        </w:rPr>
        <w:t>diel</w:t>
      </w:r>
      <w:r w:rsidR="007265F0">
        <w:rPr>
          <w:rFonts w:asciiTheme="minorHAnsi" w:hAnsiTheme="minorHAnsi" w:cstheme="minorHAnsi"/>
          <w:color w:val="auto"/>
          <w:sz w:val="22"/>
          <w:szCs w:val="22"/>
        </w:rPr>
        <w:t>o</w:t>
      </w:r>
      <w:r w:rsidR="007265F0" w:rsidRPr="00A91133">
        <w:rPr>
          <w:rFonts w:asciiTheme="minorHAnsi" w:hAnsiTheme="minorHAnsi" w:cstheme="minorHAnsi"/>
          <w:color w:val="auto"/>
          <w:sz w:val="22"/>
          <w:szCs w:val="22"/>
        </w:rPr>
        <w:t xml:space="preserve"> bez DPH za každý, čo i len začatý deň porušenia/nesplnenia povinnosti</w:t>
      </w:r>
      <w:r w:rsidR="007265F0">
        <w:rPr>
          <w:rFonts w:asciiTheme="minorHAnsi" w:hAnsiTheme="minorHAnsi" w:cstheme="minorHAnsi"/>
          <w:color w:val="auto"/>
          <w:sz w:val="22"/>
          <w:szCs w:val="22"/>
        </w:rPr>
        <w:t xml:space="preserve">; </w:t>
      </w:r>
    </w:p>
    <w:p w14:paraId="7E570481" w14:textId="77777777" w:rsidR="003018C5" w:rsidRPr="00DD11F4" w:rsidRDefault="003018C5" w:rsidP="003018C5">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52F4723E" w14:textId="2D314182" w:rsidR="001E66FD" w:rsidRDefault="007265F0"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1E66FD">
        <w:rPr>
          <w:rFonts w:asciiTheme="minorHAnsi" w:hAnsiTheme="minorHAnsi" w:cstheme="minorHAnsi"/>
          <w:color w:val="auto"/>
          <w:sz w:val="22"/>
          <w:szCs w:val="22"/>
        </w:rPr>
        <w:t xml:space="preserve"> prípade omeškania zhotoviteľa s predložením </w:t>
      </w:r>
      <w:r w:rsidR="006B56EA">
        <w:rPr>
          <w:rFonts w:asciiTheme="minorHAnsi" w:hAnsiTheme="minorHAnsi" w:cstheme="minorHAnsi"/>
          <w:color w:val="auto"/>
          <w:sz w:val="22"/>
          <w:szCs w:val="22"/>
        </w:rPr>
        <w:t xml:space="preserve">dokladu preukazujúceho splnenie povinností zhotoviteľa </w:t>
      </w:r>
      <w:r w:rsidR="001E66FD">
        <w:rPr>
          <w:rFonts w:asciiTheme="minorHAnsi" w:hAnsiTheme="minorHAnsi" w:cstheme="minorHAnsi"/>
          <w:color w:val="auto"/>
          <w:sz w:val="22"/>
          <w:szCs w:val="22"/>
        </w:rPr>
        <w:t>podľa čl. VII ods. 2</w:t>
      </w:r>
      <w:r w:rsidR="00FD21A9">
        <w:rPr>
          <w:rFonts w:asciiTheme="minorHAnsi" w:hAnsiTheme="minorHAnsi" w:cstheme="minorHAnsi"/>
          <w:color w:val="auto"/>
          <w:sz w:val="22"/>
          <w:szCs w:val="22"/>
        </w:rPr>
        <w:t>7</w:t>
      </w:r>
      <w:r w:rsidR="005B5B73">
        <w:rPr>
          <w:rFonts w:asciiTheme="minorHAnsi" w:hAnsiTheme="minorHAnsi" w:cstheme="minorHAnsi"/>
          <w:color w:val="auto"/>
          <w:sz w:val="22"/>
          <w:szCs w:val="22"/>
        </w:rPr>
        <w:t xml:space="preserve"> a 2</w:t>
      </w:r>
      <w:r w:rsidR="00FD21A9">
        <w:rPr>
          <w:rFonts w:asciiTheme="minorHAnsi" w:hAnsiTheme="minorHAnsi" w:cstheme="minorHAnsi"/>
          <w:color w:val="auto"/>
          <w:sz w:val="22"/>
          <w:szCs w:val="22"/>
        </w:rPr>
        <w:t>8</w:t>
      </w:r>
      <w:r w:rsidR="001E66FD">
        <w:rPr>
          <w:rFonts w:asciiTheme="minorHAnsi" w:hAnsiTheme="minorHAnsi" w:cstheme="minorHAnsi"/>
          <w:color w:val="auto"/>
          <w:sz w:val="22"/>
          <w:szCs w:val="22"/>
        </w:rPr>
        <w:t xml:space="preserve"> Zmluvy, objednávateľovi vzniká voči </w:t>
      </w:r>
      <w:r w:rsidR="001E66FD">
        <w:rPr>
          <w:rFonts w:asciiTheme="minorHAnsi" w:hAnsiTheme="minorHAnsi" w:cstheme="minorHAnsi"/>
          <w:color w:val="auto"/>
          <w:sz w:val="22"/>
          <w:szCs w:val="22"/>
        </w:rPr>
        <w:lastRenderedPageBreak/>
        <w:t xml:space="preserve">zhotoviteľovi nárok na zmluvnú pokutu vo výške </w:t>
      </w:r>
      <w:r w:rsidR="001E66FD">
        <w:rPr>
          <w:rFonts w:asciiTheme="minorHAnsi" w:hAnsiTheme="minorHAnsi" w:cstheme="minorHAnsi"/>
          <w:b/>
          <w:color w:val="auto"/>
          <w:sz w:val="22"/>
          <w:szCs w:val="22"/>
        </w:rPr>
        <w:t>0,5</w:t>
      </w:r>
      <w:r w:rsidR="005B5B73">
        <w:rPr>
          <w:rFonts w:asciiTheme="minorHAnsi" w:hAnsiTheme="minorHAnsi" w:cstheme="minorHAnsi"/>
          <w:b/>
          <w:color w:val="auto"/>
          <w:sz w:val="22"/>
          <w:szCs w:val="22"/>
        </w:rPr>
        <w:t xml:space="preserve"> </w:t>
      </w:r>
      <w:r w:rsidR="001E66FD">
        <w:rPr>
          <w:rFonts w:asciiTheme="minorHAnsi" w:hAnsiTheme="minorHAnsi" w:cstheme="minorHAnsi"/>
          <w:b/>
          <w:color w:val="auto"/>
          <w:sz w:val="22"/>
          <w:szCs w:val="22"/>
        </w:rPr>
        <w:t xml:space="preserve">% z ceny </w:t>
      </w:r>
      <w:r w:rsidR="00F5060D">
        <w:rPr>
          <w:rFonts w:asciiTheme="minorHAnsi" w:hAnsiTheme="minorHAnsi" w:cstheme="minorHAnsi"/>
          <w:b/>
          <w:color w:val="auto"/>
          <w:sz w:val="22"/>
          <w:szCs w:val="22"/>
        </w:rPr>
        <w:t xml:space="preserve">za </w:t>
      </w:r>
      <w:r w:rsidR="001E66FD">
        <w:rPr>
          <w:rFonts w:asciiTheme="minorHAnsi" w:hAnsiTheme="minorHAnsi" w:cstheme="minorHAnsi"/>
          <w:b/>
          <w:color w:val="auto"/>
          <w:sz w:val="22"/>
          <w:szCs w:val="22"/>
        </w:rPr>
        <w:t>diel</w:t>
      </w:r>
      <w:r w:rsidR="00F5060D">
        <w:rPr>
          <w:rFonts w:asciiTheme="minorHAnsi" w:hAnsiTheme="minorHAnsi" w:cstheme="minorHAnsi"/>
          <w:b/>
          <w:color w:val="auto"/>
          <w:sz w:val="22"/>
          <w:szCs w:val="22"/>
        </w:rPr>
        <w:t>o</w:t>
      </w:r>
      <w:r w:rsidR="001E66FD">
        <w:rPr>
          <w:rFonts w:asciiTheme="minorHAnsi" w:hAnsiTheme="minorHAnsi" w:cstheme="minorHAnsi"/>
          <w:b/>
          <w:color w:val="auto"/>
          <w:sz w:val="22"/>
          <w:szCs w:val="22"/>
        </w:rPr>
        <w:t xml:space="preserve"> bez DPH</w:t>
      </w:r>
      <w:r w:rsidR="001E66FD">
        <w:rPr>
          <w:rFonts w:asciiTheme="minorHAnsi" w:hAnsiTheme="minorHAnsi" w:cstheme="minorHAnsi"/>
          <w:color w:val="auto"/>
          <w:sz w:val="22"/>
          <w:szCs w:val="22"/>
        </w:rPr>
        <w:t xml:space="preserve"> za každý, čo i len začatý deň porušenia/nesplnenia povinnosti, a to aj opakovane;</w:t>
      </w:r>
    </w:p>
    <w:p w14:paraId="06CF872C" w14:textId="267D899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F5060D">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0161FB1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w:t>
      </w:r>
      <w:r w:rsidR="00645FBE">
        <w:rPr>
          <w:rFonts w:asciiTheme="minorHAnsi" w:hAnsiTheme="minorHAnsi" w:cstheme="minorHAnsi"/>
          <w:color w:val="auto"/>
          <w:sz w:val="22"/>
          <w:szCs w:val="22"/>
        </w:rPr>
        <w:t xml:space="preserve">výkonovej </w:t>
      </w:r>
      <w:r>
        <w:rPr>
          <w:rFonts w:asciiTheme="minorHAnsi" w:hAnsiTheme="minorHAnsi" w:cstheme="minorHAnsi"/>
          <w:color w:val="auto"/>
          <w:sz w:val="22"/>
          <w:szCs w:val="22"/>
        </w:rPr>
        <w:t>bankovej záruky</w:t>
      </w:r>
      <w:r w:rsidR="00645FBE">
        <w:rPr>
          <w:rFonts w:asciiTheme="minorHAnsi" w:hAnsiTheme="minorHAnsi" w:cstheme="minorHAnsi"/>
          <w:color w:val="auto"/>
          <w:sz w:val="22"/>
          <w:szCs w:val="22"/>
        </w:rPr>
        <w:t xml:space="preserve"> alebo garančnej</w:t>
      </w:r>
      <w:r w:rsidR="00DD0A8A">
        <w:rPr>
          <w:rFonts w:asciiTheme="minorHAnsi" w:hAnsiTheme="minorHAnsi" w:cstheme="minorHAnsi"/>
          <w:color w:val="auto"/>
          <w:sz w:val="22"/>
          <w:szCs w:val="22"/>
        </w:rPr>
        <w:t xml:space="preserve"> bankovej záruky</w:t>
      </w:r>
      <w:r>
        <w:rPr>
          <w:rFonts w:asciiTheme="minorHAnsi" w:hAnsiTheme="minorHAnsi" w:cstheme="minorHAnsi"/>
          <w:color w:val="auto"/>
          <w:sz w:val="22"/>
          <w:szCs w:val="22"/>
        </w:rPr>
        <w:t xml:space="preserve"> objednávateľovi podľa čl. XV tejto Zmluvy, objednávateľovi vzniká voči zhotoviteľovi nárok na zmluvnú pokutu vo výške </w:t>
      </w:r>
      <w:r>
        <w:rPr>
          <w:rFonts w:asciiTheme="minorHAnsi" w:hAnsiTheme="minorHAnsi" w:cstheme="minorHAnsi"/>
          <w:b/>
          <w:color w:val="auto"/>
          <w:sz w:val="22"/>
          <w:szCs w:val="22"/>
        </w:rPr>
        <w:t>0,05</w:t>
      </w:r>
      <w:r w:rsidR="00DD0A8A">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D0A8A">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D0A8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6F5746D6" w14:textId="71A9E725" w:rsidR="00C962CB" w:rsidRPr="00327E50" w:rsidRDefault="00C962CB" w:rsidP="00327E50">
      <w:pPr>
        <w:pStyle w:val="Odsekzoznamu"/>
        <w:ind w:left="851"/>
        <w:jc w:val="both"/>
        <w:rPr>
          <w:rFonts w:asciiTheme="minorHAnsi" w:hAnsiTheme="minorHAnsi" w:cstheme="minorHAnsi"/>
          <w:i/>
          <w:iCs/>
        </w:rPr>
      </w:pPr>
      <w:r w:rsidRPr="00357EB4">
        <w:rPr>
          <w:rFonts w:ascii="Calibri" w:eastAsia="Calibri" w:hAnsi="Calibri" w:cs="Calibri"/>
          <w:i/>
          <w:iCs/>
          <w:highlight w:val="yellow"/>
          <w:lang w:eastAsia="cs-CZ"/>
        </w:rPr>
        <w:t>Alternatíva znenia čl. XIII ods. 1 bod 1.1</w:t>
      </w:r>
      <w:r w:rsidR="00654019" w:rsidRPr="00357EB4">
        <w:rPr>
          <w:rFonts w:ascii="Calibri" w:eastAsia="Calibri" w:hAnsi="Calibri" w:cs="Calibri"/>
          <w:i/>
          <w:iCs/>
          <w:highlight w:val="yellow"/>
          <w:lang w:eastAsia="cs-CZ"/>
        </w:rPr>
        <w:t>3</w:t>
      </w:r>
      <w:r w:rsidRPr="00357EB4">
        <w:rPr>
          <w:rFonts w:ascii="Calibri" w:eastAsia="Calibri" w:hAnsi="Calibri" w:cs="Calibri"/>
          <w:i/>
          <w:iCs/>
          <w:highlight w:val="yellow"/>
          <w:lang w:eastAsia="cs-CZ"/>
        </w:rPr>
        <w:t xml:space="preserve"> kurzívou (použije sa podľa toho, či zhotoviteľ predloží miesto bankovej záruky zábezpeku: V</w:t>
      </w:r>
      <w:r w:rsidRPr="00357EB4">
        <w:rPr>
          <w:rFonts w:asciiTheme="minorHAnsi" w:hAnsiTheme="minorHAnsi" w:cstheme="minorHAnsi"/>
          <w:i/>
          <w:iCs/>
          <w:highlight w:val="yellow"/>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357EB4">
        <w:rPr>
          <w:rFonts w:asciiTheme="minorHAnsi" w:hAnsiTheme="minorHAnsi" w:cstheme="minorHAnsi"/>
          <w:b/>
          <w:i/>
          <w:iCs/>
          <w:highlight w:val="yellow"/>
        </w:rPr>
        <w:t>0,05 % z ceny za dielo bez DPH</w:t>
      </w:r>
      <w:r w:rsidRPr="00357EB4">
        <w:rPr>
          <w:rFonts w:asciiTheme="minorHAnsi" w:hAnsiTheme="minorHAnsi" w:cstheme="minorHAnsi"/>
          <w:i/>
          <w:iCs/>
          <w:highlight w:val="yellow"/>
        </w:rPr>
        <w:t xml:space="preserve"> za každý, čo i len začatý deň porušenia/nesplnenia povinnosti, a to aj opakovane</w:t>
      </w:r>
      <w:r w:rsidR="00CD3D25" w:rsidRPr="00357EB4">
        <w:rPr>
          <w:rFonts w:asciiTheme="minorHAnsi" w:hAnsiTheme="minorHAnsi" w:cstheme="minorHAnsi"/>
          <w:i/>
          <w:iCs/>
          <w:highlight w:val="yellow"/>
        </w:rPr>
        <w:t>;</w:t>
      </w:r>
    </w:p>
    <w:p w14:paraId="18E14764" w14:textId="09A54B39" w:rsidR="001E66FD" w:rsidRPr="00C962CB" w:rsidRDefault="001E66FD" w:rsidP="00C962CB">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w:t>
      </w:r>
      <w:r w:rsidR="00654019">
        <w:rPr>
          <w:rFonts w:asciiTheme="minorHAnsi" w:hAnsiTheme="minorHAnsi" w:cstheme="minorHAnsi"/>
          <w:color w:val="auto"/>
          <w:sz w:val="22"/>
          <w:szCs w:val="22"/>
        </w:rPr>
        <w:t>dokončenia realizácie (vykonania)</w:t>
      </w:r>
      <w:r>
        <w:rPr>
          <w:rFonts w:asciiTheme="minorHAnsi" w:hAnsiTheme="minorHAnsi" w:cstheme="minorHAnsi"/>
          <w:color w:val="auto"/>
          <w:sz w:val="22"/>
          <w:szCs w:val="22"/>
        </w:rPr>
        <w:t xml:space="preserve"> diela zhotoviteľom podľa čl. IV ods. 1.3 tejto Zmluvy vzniká objednávateľovi nárok voči zhotoviteľovi na zmluvnú pokutu vo výške </w:t>
      </w:r>
      <w:r>
        <w:rPr>
          <w:rFonts w:asciiTheme="minorHAnsi" w:hAnsiTheme="minorHAnsi" w:cstheme="minorHAnsi"/>
          <w:b/>
          <w:color w:val="auto"/>
          <w:sz w:val="22"/>
          <w:szCs w:val="22"/>
        </w:rPr>
        <w:t>0,5</w:t>
      </w:r>
      <w:r w:rsidR="00CD3D2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CD3D2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D3D2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D3D2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r w:rsidR="00381785">
        <w:rPr>
          <w:rFonts w:asciiTheme="minorHAnsi" w:hAnsiTheme="minorHAnsi" w:cstheme="minorHAnsi"/>
          <w:color w:val="auto"/>
          <w:sz w:val="22"/>
          <w:szCs w:val="22"/>
        </w:rPr>
        <w:t>;</w:t>
      </w:r>
    </w:p>
    <w:p w14:paraId="157C97F4" w14:textId="4013CEB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Pr>
          <w:rFonts w:asciiTheme="minorHAnsi" w:hAnsiTheme="minorHAnsi" w:cstheme="minorHAnsi"/>
          <w:b/>
          <w:color w:val="auto"/>
          <w:sz w:val="22"/>
          <w:szCs w:val="22"/>
        </w:rPr>
        <w:t>1.000,-</w:t>
      </w:r>
      <w:r w:rsidR="00352DE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1DB7C181" w14:textId="4900EFE5" w:rsidR="002B2A12" w:rsidRPr="002B2A12" w:rsidRDefault="002B2A12" w:rsidP="002B2A12">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Pr>
          <w:rStyle w:val="CharStyle48"/>
          <w:rFonts w:asciiTheme="minorHAnsi" w:hAnsiTheme="minorHAnsi" w:cstheme="minorHAnsi"/>
          <w:b w:val="0"/>
          <w:bCs w:val="0"/>
          <w:sz w:val="22"/>
          <w:szCs w:val="22"/>
        </w:rPr>
        <w:t>ktoré vzniknú v priebehu realizácie diela, t. j. do času protokolárneho odovzdania a prevzatia diela a na ktoré objednávateľ písomne upozorní</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 z ceny za dielo bez DPH</w:t>
      </w:r>
      <w:r>
        <w:rPr>
          <w:rFonts w:asciiTheme="minorHAnsi" w:hAnsiTheme="minorHAnsi" w:cstheme="minorHAnsi"/>
          <w:color w:val="auto"/>
          <w:sz w:val="22"/>
          <w:szCs w:val="22"/>
        </w:rPr>
        <w:t xml:space="preserve"> za každý aj začatý deň omeškania, a to až do dňa úplného odstránenia týchto vád;</w:t>
      </w:r>
    </w:p>
    <w:p w14:paraId="67DE3033" w14:textId="44E1DAD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2B1522">
        <w:rPr>
          <w:rFonts w:asciiTheme="minorHAnsi" w:hAnsiTheme="minorHAnsi" w:cstheme="minorHAnsi"/>
          <w:color w:val="auto"/>
          <w:sz w:val="22"/>
          <w:szCs w:val="22"/>
        </w:rPr>
        <w:t xml:space="preserve"> preberacieho</w:t>
      </w:r>
      <w:r>
        <w:rPr>
          <w:rFonts w:asciiTheme="minorHAnsi" w:hAnsiTheme="minorHAnsi" w:cstheme="minorHAnsi"/>
          <w:color w:val="auto"/>
          <w:sz w:val="22"/>
          <w:szCs w:val="22"/>
        </w:rPr>
        <w:t xml:space="preserve"> protokolu, vzniká objednávateľovi nárok voči zhotoviteľovi na zmluvnú pokutu vo výške </w:t>
      </w:r>
      <w:r>
        <w:rPr>
          <w:rFonts w:asciiTheme="minorHAnsi" w:hAnsiTheme="minorHAnsi" w:cstheme="minorHAnsi"/>
          <w:b/>
          <w:color w:val="auto"/>
          <w:sz w:val="22"/>
          <w:szCs w:val="22"/>
        </w:rPr>
        <w:t>0,05</w:t>
      </w:r>
      <w:r w:rsidR="00924D3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924D36">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BA2C4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615F3E3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DF1A92">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DF1A92">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DF1A92">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94788D">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94788D">
        <w:rPr>
          <w:rFonts w:asciiTheme="minorHAnsi" w:hAnsiTheme="minorHAnsi" w:cstheme="minorHAnsi"/>
          <w:color w:val="auto"/>
          <w:sz w:val="22"/>
          <w:szCs w:val="22"/>
        </w:rPr>
        <w:t>;</w:t>
      </w:r>
    </w:p>
    <w:p w14:paraId="644C707F" w14:textId="42344AF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384B56A" w14:textId="58C6BA9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4788D">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75309851" w14:textId="6FE49D3B"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kvalitatívnych parametrov stanovených</w:t>
      </w:r>
      <w:r w:rsidR="00294441">
        <w:rPr>
          <w:rFonts w:asciiTheme="minorHAnsi" w:hAnsiTheme="minorHAnsi" w:cstheme="minorHAnsi"/>
          <w:color w:val="auto"/>
          <w:sz w:val="22"/>
          <w:szCs w:val="22"/>
        </w:rPr>
        <w:t xml:space="preserve"> v aplikovateľných</w:t>
      </w:r>
      <w:r>
        <w:rPr>
          <w:rFonts w:asciiTheme="minorHAnsi" w:hAnsiTheme="minorHAnsi" w:cstheme="minorHAnsi"/>
          <w:color w:val="auto"/>
          <w:sz w:val="22"/>
          <w:szCs w:val="22"/>
        </w:rPr>
        <w:t xml:space="preserve"> STN a/alebo požadovanými </w:t>
      </w:r>
      <w:r w:rsidR="00E916A1">
        <w:rPr>
          <w:rFonts w:asciiTheme="minorHAnsi" w:hAnsiTheme="minorHAnsi" w:cstheme="minorHAnsi"/>
          <w:color w:val="auto"/>
          <w:sz w:val="22"/>
          <w:szCs w:val="22"/>
        </w:rPr>
        <w:t xml:space="preserve">Dokumentáciou </w:t>
      </w:r>
      <w:r>
        <w:rPr>
          <w:rFonts w:asciiTheme="minorHAnsi" w:hAnsiTheme="minorHAnsi" w:cstheme="minorHAnsi"/>
          <w:color w:val="auto"/>
          <w:sz w:val="22"/>
          <w:szCs w:val="22"/>
        </w:rPr>
        <w:t xml:space="preserve">a/alebo ktoré boli </w:t>
      </w:r>
      <w:r w:rsidR="00E916A1">
        <w:rPr>
          <w:rFonts w:asciiTheme="minorHAnsi" w:hAnsiTheme="minorHAnsi" w:cstheme="minorHAnsi"/>
          <w:color w:val="auto"/>
          <w:sz w:val="22"/>
          <w:szCs w:val="22"/>
        </w:rPr>
        <w:t xml:space="preserve">Zmluvnými </w:t>
      </w:r>
      <w:r>
        <w:rPr>
          <w:rFonts w:asciiTheme="minorHAnsi" w:hAnsiTheme="minorHAnsi" w:cstheme="minorHAnsi"/>
          <w:color w:val="auto"/>
          <w:sz w:val="22"/>
          <w:szCs w:val="22"/>
        </w:rPr>
        <w:t xml:space="preserve">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85613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 z ceny </w:t>
      </w:r>
      <w:r w:rsidR="0085613F">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85613F">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73A51E8"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 xml:space="preserve">Zmluvné strany </w:t>
      </w:r>
      <w:r w:rsidR="0085613F">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Zmluv</w:t>
      </w:r>
      <w:r w:rsidR="0085613F">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6DD49BE6"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B84AB1">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142C4F2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70F375A1"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9010A6">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951CE69"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9010A6">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3AFF2F8E"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9010A6">
        <w:rPr>
          <w:rFonts w:asciiTheme="minorHAnsi" w:hAnsiTheme="minorHAnsi" w:cstheme="minorHAnsi"/>
          <w:color w:val="auto"/>
          <w:sz w:val="22"/>
          <w:szCs w:val="22"/>
        </w:rPr>
        <w:t xml:space="preserve">z </w:t>
      </w:r>
      <w:r>
        <w:rPr>
          <w:rFonts w:asciiTheme="minorHAnsi" w:hAnsiTheme="minorHAnsi" w:cstheme="minorHAnsi"/>
          <w:color w:val="auto"/>
          <w:sz w:val="22"/>
          <w:szCs w:val="22"/>
        </w:rPr>
        <w:t>titul</w:t>
      </w:r>
      <w:r w:rsidR="009010A6">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49C873D5"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w:t>
      </w:r>
      <w:r w:rsidR="00B96BD6">
        <w:rPr>
          <w:rFonts w:asciiTheme="minorHAnsi" w:hAnsiTheme="minorHAnsi" w:cstheme="minorHAnsi"/>
          <w:sz w:val="22"/>
          <w:szCs w:val="22"/>
        </w:rPr>
        <w:t>2</w:t>
      </w:r>
      <w:r>
        <w:rPr>
          <w:rFonts w:asciiTheme="minorHAnsi" w:hAnsiTheme="minorHAnsi" w:cstheme="minorHAnsi"/>
          <w:sz w:val="22"/>
          <w:szCs w:val="22"/>
        </w:rPr>
        <w:t xml:space="preserve"> tejto Zmluvy,</w:t>
      </w:r>
    </w:p>
    <w:p w14:paraId="54A1D3B0" w14:textId="598FA9F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strane</w:t>
      </w:r>
      <w:r w:rsidR="00745CEE">
        <w:rPr>
          <w:rFonts w:asciiTheme="minorHAnsi" w:hAnsiTheme="minorHAnsi" w:cstheme="minorHAnsi"/>
          <w:sz w:val="22"/>
          <w:szCs w:val="22"/>
        </w:rPr>
        <w:t xml:space="preserve"> zhotoviteľa</w:t>
      </w:r>
      <w:r>
        <w:rPr>
          <w:rFonts w:asciiTheme="minorHAnsi" w:hAnsiTheme="minorHAnsi" w:cstheme="minorHAnsi"/>
          <w:sz w:val="22"/>
          <w:szCs w:val="22"/>
        </w:rPr>
        <w:t xml:space="preserve"> je v omeškaní s plnením ktoréhokoľvek postupového termínu realizácie</w:t>
      </w:r>
      <w:r w:rsidR="00231A4E">
        <w:rPr>
          <w:rFonts w:asciiTheme="minorHAnsi" w:hAnsiTheme="minorHAnsi" w:cstheme="minorHAnsi"/>
          <w:sz w:val="22"/>
          <w:szCs w:val="22"/>
        </w:rPr>
        <w:t>/vykonávania</w:t>
      </w:r>
      <w:r>
        <w:rPr>
          <w:rFonts w:asciiTheme="minorHAnsi" w:hAnsiTheme="minorHAnsi" w:cstheme="minorHAnsi"/>
          <w:sz w:val="22"/>
          <w:szCs w:val="22"/>
        </w:rPr>
        <w:t xml:space="preserve"> diela uvedeného v harmonograme prác (príloha č. 3 tejto Zmluvy) o viac ako 7 kalendárnych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0543554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D813F4">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kalendárnych dní, </w:t>
      </w:r>
    </w:p>
    <w:p w14:paraId="0C9CF71F" w14:textId="6834584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w:t>
      </w:r>
      <w:r w:rsidR="00EB1DB0">
        <w:rPr>
          <w:rFonts w:asciiTheme="minorHAnsi" w:hAnsiTheme="minorHAnsi" w:cstheme="minorHAnsi"/>
          <w:sz w:val="22"/>
          <w:szCs w:val="22"/>
        </w:rPr>
        <w:t xml:space="preserve"> Zmluvy alebo </w:t>
      </w:r>
      <w:r>
        <w:rPr>
          <w:rFonts w:asciiTheme="minorHAnsi" w:hAnsiTheme="minorHAnsi" w:cstheme="minorHAnsi"/>
          <w:sz w:val="22"/>
          <w:szCs w:val="22"/>
        </w:rPr>
        <w:t>zhotovovaní</w:t>
      </w:r>
      <w:r w:rsidR="00EB1DB0">
        <w:rPr>
          <w:rFonts w:asciiTheme="minorHAnsi" w:hAnsiTheme="minorHAnsi" w:cstheme="minorHAnsi"/>
          <w:sz w:val="22"/>
          <w:szCs w:val="22"/>
        </w:rPr>
        <w:t>/vykonávaní</w:t>
      </w:r>
      <w:r>
        <w:rPr>
          <w:rFonts w:asciiTheme="minorHAnsi" w:hAnsiTheme="minorHAnsi" w:cstheme="minorHAnsi"/>
          <w:sz w:val="22"/>
          <w:szCs w:val="22"/>
        </w:rPr>
        <w:t xml:space="preserve">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23D8A682"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1638131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w:t>
      </w:r>
      <w:r w:rsidR="000F732E">
        <w:rPr>
          <w:rFonts w:asciiTheme="minorHAnsi" w:hAnsiTheme="minorHAnsi" w:cstheme="minorHAnsi"/>
          <w:sz w:val="22"/>
          <w:szCs w:val="22"/>
        </w:rPr>
        <w:t>1</w:t>
      </w:r>
      <w:r>
        <w:rPr>
          <w:rFonts w:asciiTheme="minorHAnsi" w:hAnsiTheme="minorHAnsi" w:cstheme="minorHAnsi"/>
          <w:sz w:val="22"/>
          <w:szCs w:val="22"/>
        </w:rPr>
        <w:t xml:space="preserve"> (opakovaným nesplnením/porušením sa rozumie nesplnenie/porušenie min. 2 a viackrát),</w:t>
      </w:r>
    </w:p>
    <w:p w14:paraId="5492786A" w14:textId="78672D7E"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w:t>
      </w:r>
      <w:r w:rsidR="002B72D8">
        <w:rPr>
          <w:rFonts w:asciiTheme="minorHAnsi" w:hAnsiTheme="minorHAnsi" w:cstheme="minorHAnsi"/>
          <w:sz w:val="22"/>
          <w:szCs w:val="22"/>
        </w:rPr>
        <w:t xml:space="preserve"> poctivého obchodného styku</w:t>
      </w:r>
      <w:r>
        <w:rPr>
          <w:rFonts w:asciiTheme="minorHAnsi" w:hAnsiTheme="minorHAnsi" w:cstheme="minorHAnsi"/>
          <w:sz w:val="22"/>
          <w:szCs w:val="22"/>
        </w:rPr>
        <w:t>, porušuje zákaz nekalej súťaže, koná proti pravidlám hospodárskej súťaže alebo ak jeho činnosť kazí dobré meno</w:t>
      </w:r>
      <w:r w:rsidR="00E677BC">
        <w:rPr>
          <w:rFonts w:asciiTheme="minorHAnsi" w:hAnsiTheme="minorHAnsi" w:cstheme="minorHAnsi"/>
          <w:sz w:val="22"/>
          <w:szCs w:val="22"/>
        </w:rPr>
        <w:t xml:space="preserve">/povesť a/alebo </w:t>
      </w:r>
      <w:r w:rsidR="001B0237">
        <w:rPr>
          <w:rFonts w:asciiTheme="minorHAnsi" w:hAnsiTheme="minorHAnsi" w:cstheme="minorHAnsi"/>
          <w:sz w:val="22"/>
          <w:szCs w:val="22"/>
        </w:rPr>
        <w:t>oprávnené</w:t>
      </w:r>
      <w:r>
        <w:rPr>
          <w:rFonts w:asciiTheme="minorHAnsi" w:hAnsiTheme="minorHAnsi" w:cstheme="minorHAnsi"/>
          <w:sz w:val="22"/>
          <w:szCs w:val="22"/>
        </w:rPr>
        <w:t xml:space="preserve"> záujmy objednávateľa,</w:t>
      </w:r>
    </w:p>
    <w:p w14:paraId="12224D28" w14:textId="30E2843B" w:rsidR="001E66FD" w:rsidRDefault="0051128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na osobu zhotoviteľa</w:t>
      </w:r>
      <w:r w:rsidR="001E66FD">
        <w:rPr>
          <w:rFonts w:asciiTheme="minorHAnsi" w:hAnsiTheme="minorHAnsi" w:cstheme="minorHAnsi"/>
          <w:sz w:val="22"/>
          <w:szCs w:val="22"/>
        </w:rPr>
        <w:t xml:space="preserve"> bol vyhlásený konkurz, návrh na začatie konkurzného konania bol zamietnutý z dôvodu nedostatku majetku, ak bolo začaté reštrukturalizačné konanie, alebo </w:t>
      </w:r>
      <w:r w:rsidR="00393A0F">
        <w:rPr>
          <w:rFonts w:asciiTheme="minorHAnsi" w:hAnsiTheme="minorHAnsi" w:cstheme="minorHAnsi"/>
          <w:sz w:val="22"/>
          <w:szCs w:val="22"/>
        </w:rPr>
        <w:t xml:space="preserve">bol </w:t>
      </w:r>
      <w:r w:rsidR="001E66FD">
        <w:rPr>
          <w:rFonts w:asciiTheme="minorHAnsi" w:hAnsiTheme="minorHAnsi" w:cstheme="minorHAnsi"/>
          <w:sz w:val="22"/>
          <w:szCs w:val="22"/>
        </w:rPr>
        <w:t>voči zhotoviteľovi podaný návrh alebo sa vedie exekučné konanie alebo ak zhotoviteľ vstúpil do likvidácie,</w:t>
      </w:r>
    </w:p>
    <w:p w14:paraId="1252B540" w14:textId="2F7E34B7" w:rsidR="00C53730" w:rsidRPr="00AA3D7A" w:rsidRDefault="001E66FD" w:rsidP="00AA3D7A">
      <w:pPr>
        <w:pStyle w:val="Default"/>
        <w:numPr>
          <w:ilvl w:val="2"/>
          <w:numId w:val="44"/>
        </w:numPr>
        <w:ind w:left="1287"/>
        <w:jc w:val="both"/>
        <w:rPr>
          <w:rFonts w:asciiTheme="minorHAnsi" w:hAnsiTheme="minorHAnsi" w:cstheme="minorHAnsi"/>
          <w:color w:val="auto"/>
          <w:sz w:val="22"/>
          <w:szCs w:val="22"/>
        </w:rPr>
      </w:pPr>
      <w:r>
        <w:rPr>
          <w:rFonts w:asciiTheme="minorHAnsi" w:hAnsiTheme="minorHAnsi" w:cstheme="minorHAnsi"/>
          <w:sz w:val="22"/>
          <w:szCs w:val="22"/>
        </w:rPr>
        <w:lastRenderedPageBreak/>
        <w:t>ak ktorékoľvek vyhlásenie zhotoviteľa uvedené v tejto Zmluve bude nepravdivé ku dňu uzatvorenia Zmluvy alebo sa takým stane počas realizácie diela</w:t>
      </w:r>
      <w:r w:rsidR="00C53730">
        <w:rPr>
          <w:rFonts w:asciiTheme="minorHAnsi" w:hAnsiTheme="minorHAnsi" w:cstheme="minorHAnsi"/>
          <w:sz w:val="22"/>
          <w:szCs w:val="22"/>
        </w:rPr>
        <w:t>,</w:t>
      </w:r>
      <w:r w:rsidR="008F6B1B">
        <w:rPr>
          <w:rFonts w:asciiTheme="minorHAnsi" w:hAnsiTheme="minorHAnsi" w:cstheme="minorHAnsi"/>
          <w:sz w:val="22"/>
          <w:szCs w:val="22"/>
        </w:rPr>
        <w:t xml:space="preserve"> alebo </w:t>
      </w:r>
      <w:r w:rsidR="008F6B1B" w:rsidRPr="004020B2">
        <w:rPr>
          <w:rFonts w:asciiTheme="minorHAnsi" w:hAnsiTheme="minorHAnsi" w:cstheme="minorHAnsi"/>
          <w:sz w:val="22"/>
          <w:szCs w:val="22"/>
        </w:rPr>
        <w:t xml:space="preserve">ak sa preukáže, že </w:t>
      </w:r>
      <w:r w:rsidR="008F6B1B">
        <w:rPr>
          <w:rFonts w:asciiTheme="minorHAnsi" w:hAnsiTheme="minorHAnsi" w:cstheme="minorHAnsi"/>
          <w:sz w:val="22"/>
          <w:szCs w:val="22"/>
        </w:rPr>
        <w:t>z</w:t>
      </w:r>
      <w:r w:rsidR="008F6B1B" w:rsidRPr="004020B2">
        <w:rPr>
          <w:rFonts w:asciiTheme="minorHAnsi" w:hAnsiTheme="minorHAnsi" w:cstheme="minorHAnsi"/>
          <w:sz w:val="22"/>
          <w:szCs w:val="22"/>
        </w:rPr>
        <w:t xml:space="preserve">hotoviteľ vo </w:t>
      </w:r>
      <w:r w:rsidR="008F6B1B">
        <w:rPr>
          <w:rFonts w:asciiTheme="minorHAnsi" w:hAnsiTheme="minorHAnsi" w:cstheme="minorHAnsi"/>
          <w:sz w:val="22"/>
          <w:szCs w:val="22"/>
        </w:rPr>
        <w:t>v</w:t>
      </w:r>
      <w:r w:rsidR="008F6B1B" w:rsidRPr="004020B2">
        <w:rPr>
          <w:rFonts w:asciiTheme="minorHAnsi" w:hAnsiTheme="minorHAnsi" w:cstheme="minorHAnsi"/>
          <w:sz w:val="22"/>
          <w:szCs w:val="22"/>
        </w:rPr>
        <w:t xml:space="preserve">erejnom obstarávaní poskytol </w:t>
      </w:r>
      <w:r w:rsidR="008F6B1B">
        <w:rPr>
          <w:rFonts w:asciiTheme="minorHAnsi" w:hAnsiTheme="minorHAnsi" w:cstheme="minorHAnsi"/>
          <w:sz w:val="22"/>
          <w:szCs w:val="22"/>
        </w:rPr>
        <w:t xml:space="preserve">objednávateľovi </w:t>
      </w:r>
      <w:r w:rsidR="008F6B1B" w:rsidRPr="004020B2">
        <w:rPr>
          <w:rFonts w:asciiTheme="minorHAnsi" w:hAnsiTheme="minorHAnsi" w:cstheme="minorHAnsi"/>
          <w:sz w:val="22"/>
          <w:szCs w:val="22"/>
        </w:rPr>
        <w:t>nepravdivé, neúplné alebo skreslené údaje alebo predložil nepravdivé doklady alebo konal v rozpore s poskytnutými vyhláseniami</w:t>
      </w:r>
      <w:r w:rsidR="008F6B1B">
        <w:rPr>
          <w:rFonts w:asciiTheme="minorHAnsi" w:hAnsiTheme="minorHAnsi" w:cstheme="minorHAnsi"/>
          <w:sz w:val="22"/>
          <w:szCs w:val="22"/>
        </w:rPr>
        <w:t>,</w:t>
      </w:r>
    </w:p>
    <w:p w14:paraId="48F6B86B" w14:textId="56340437" w:rsidR="001E66FD" w:rsidRPr="00AA3D7A" w:rsidRDefault="00C53730" w:rsidP="001E66FD">
      <w:pPr>
        <w:pStyle w:val="Default"/>
        <w:numPr>
          <w:ilvl w:val="2"/>
          <w:numId w:val="26"/>
        </w:numPr>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w:t>
      </w:r>
      <w:r w:rsidR="006819F0">
        <w:rPr>
          <w:rFonts w:asciiTheme="minorHAnsi" w:hAnsiTheme="minorHAnsi" w:cstheme="minorHAnsi"/>
          <w:sz w:val="22"/>
          <w:szCs w:val="22"/>
        </w:rPr>
        <w:t>1</w:t>
      </w:r>
      <w:r w:rsidRPr="00487F49">
        <w:rPr>
          <w:rFonts w:asciiTheme="minorHAnsi" w:hAnsiTheme="minorHAnsi" w:cstheme="minorHAnsi"/>
          <w:sz w:val="22"/>
          <w:szCs w:val="22"/>
        </w:rPr>
        <w:t xml:space="preserve"> Zmluvy</w:t>
      </w:r>
      <w:r w:rsidR="005A7BED">
        <w:rPr>
          <w:rFonts w:asciiTheme="minorHAnsi" w:hAnsiTheme="minorHAnsi" w:cstheme="minorHAnsi"/>
          <w:sz w:val="22"/>
          <w:szCs w:val="22"/>
        </w:rPr>
        <w:t>,</w:t>
      </w:r>
    </w:p>
    <w:p w14:paraId="573B9FCA" w14:textId="3235188C" w:rsidR="005A7BED" w:rsidRPr="005A7BED" w:rsidRDefault="005A7BED" w:rsidP="005A7BE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C0DC640" w14:textId="3909BFC7" w:rsidR="001E66FD"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w:t>
      </w:r>
      <w:r w:rsidR="00245C39">
        <w:rPr>
          <w:rFonts w:asciiTheme="minorHAnsi" w:hAnsiTheme="minorHAnsi" w:cstheme="minorHAnsi"/>
          <w:sz w:val="22"/>
          <w:szCs w:val="22"/>
        </w:rPr>
        <w:t xml:space="preserve">považované </w:t>
      </w:r>
      <w:r>
        <w:rPr>
          <w:rFonts w:asciiTheme="minorHAnsi" w:hAnsiTheme="minorHAnsi" w:cstheme="minorHAnsi"/>
          <w:sz w:val="22"/>
          <w:szCs w:val="22"/>
        </w:rPr>
        <w:t xml:space="preserve">omeškanie objednávateľa s úhradou faktúry o viac ako 30 dní. </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3AAFE66A"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B4FB6">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5EA8216" w14:textId="1916AF17" w:rsidR="006D6DAE"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481EB8C2"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45F857E0" w:rsidR="001E66FD" w:rsidRDefault="00B14A9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Zabezpečenie plnenia</w:t>
      </w:r>
    </w:p>
    <w:p w14:paraId="32122C7F" w14:textId="77777777" w:rsidR="00E93E67" w:rsidRDefault="00E93E67" w:rsidP="001E66FD">
      <w:pPr>
        <w:pStyle w:val="Default"/>
        <w:jc w:val="center"/>
        <w:rPr>
          <w:rFonts w:asciiTheme="minorHAnsi" w:hAnsiTheme="minorHAnsi" w:cstheme="minorHAnsi"/>
          <w:b/>
          <w:color w:val="auto"/>
          <w:sz w:val="22"/>
          <w:szCs w:val="22"/>
        </w:rPr>
      </w:pPr>
    </w:p>
    <w:p w14:paraId="09C2F101" w14:textId="37480BDA" w:rsidR="00E93E67" w:rsidRPr="00AA3D7A" w:rsidRDefault="00E93E67" w:rsidP="00964D26">
      <w:pPr>
        <w:pStyle w:val="Default"/>
        <w:jc w:val="both"/>
        <w:rPr>
          <w:rFonts w:ascii="Calibri" w:eastAsia="Calibri" w:hAnsi="Calibri" w:cs="Calibri"/>
          <w:i/>
          <w:sz w:val="22"/>
          <w:szCs w:val="22"/>
          <w:lang w:eastAsia="cs-CZ"/>
        </w:rPr>
      </w:pPr>
      <w:r w:rsidRPr="008410FE">
        <w:rPr>
          <w:rFonts w:ascii="Calibri" w:eastAsia="Calibri" w:hAnsi="Calibri" w:cs="Calibri"/>
          <w:i/>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0EFD748A" w14:textId="77777777" w:rsidR="00E93E67" w:rsidRDefault="00E93E67" w:rsidP="001E66FD">
      <w:pPr>
        <w:pStyle w:val="Default"/>
        <w:jc w:val="center"/>
        <w:rPr>
          <w:rFonts w:asciiTheme="minorHAnsi" w:hAnsiTheme="minorHAnsi" w:cstheme="minorHAnsi"/>
          <w:b/>
          <w:color w:val="auto"/>
          <w:sz w:val="22"/>
          <w:szCs w:val="22"/>
        </w:rPr>
      </w:pPr>
    </w:p>
    <w:p w14:paraId="4C9AA11D" w14:textId="4B82FF3C"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24" w:name="_Hlk127793804"/>
      <w:r>
        <w:rPr>
          <w:rFonts w:ascii="Calibri" w:eastAsia="Calibri" w:hAnsi="Calibri" w:cs="Calibri"/>
          <w:lang w:eastAsia="cs-CZ"/>
        </w:rPr>
        <w:t xml:space="preserve">Zhotoviteľ je povinný najneskôr ku dňu uzatvorenia (podpisu) Zmluvy odovzdať objednávateľovi </w:t>
      </w:r>
      <w:r>
        <w:rPr>
          <w:rFonts w:ascii="Calibri" w:eastAsia="Calibri" w:hAnsi="Calibri" w:cs="Calibri"/>
          <w:lang w:eastAsia="cs-CZ"/>
        </w:rPr>
        <w:lastRenderedPageBreak/>
        <w:t>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506CFF">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3934B374"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w:t>
      </w:r>
      <w:r w:rsidR="006B0A91">
        <w:rPr>
          <w:rFonts w:ascii="Calibri" w:eastAsia="Calibri" w:hAnsi="Calibri" w:cs="Calibri"/>
          <w:lang w:eastAsia="cs-CZ"/>
        </w:rPr>
        <w:t xml:space="preserve">za </w:t>
      </w:r>
      <w:r>
        <w:rPr>
          <w:rFonts w:ascii="Calibri" w:eastAsia="Calibri" w:hAnsi="Calibri" w:cs="Calibri"/>
          <w:lang w:eastAsia="cs-CZ"/>
        </w:rPr>
        <w:t>diel</w:t>
      </w:r>
      <w:r w:rsidR="006B0A91">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A60E4B">
        <w:rPr>
          <w:rFonts w:ascii="Calibri" w:eastAsia="Calibri" w:hAnsi="Calibri" w:cs="Calibri"/>
          <w:lang w:eastAsia="cs-CZ"/>
        </w:rPr>
        <w:t> </w:t>
      </w:r>
      <w:r>
        <w:rPr>
          <w:rFonts w:ascii="Calibri" w:eastAsia="Calibri" w:hAnsi="Calibri" w:cs="Calibri"/>
          <w:lang w:eastAsia="cs-CZ"/>
        </w:rPr>
        <w:t>podpisom</w:t>
      </w:r>
      <w:r w:rsidR="00A60E4B">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7D1B91C" w14:textId="53947707" w:rsidR="00E93E67"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 xml:space="preserve">V prípade využitia výkonovej bankovej záruky alebo jej časti objednávateľom, bude zhotoviteľ bez zbytočného odkladu povinný doplniť výkonovú bankovú záruku do plnej výšky, t. j. 10 % z ceny </w:t>
      </w:r>
      <w:r w:rsidR="00D53A2B">
        <w:rPr>
          <w:rFonts w:ascii="Calibri" w:eastAsia="Calibri" w:hAnsi="Calibri" w:cs="Calibri"/>
          <w:lang w:eastAsia="cs-CZ"/>
        </w:rPr>
        <w:t xml:space="preserve">za </w:t>
      </w:r>
      <w:r>
        <w:rPr>
          <w:rFonts w:ascii="Calibri" w:eastAsia="Calibri" w:hAnsi="Calibri" w:cs="Calibri"/>
          <w:lang w:eastAsia="cs-CZ"/>
        </w:rPr>
        <w:t>diel</w:t>
      </w:r>
      <w:r w:rsidR="00D53A2B">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29B42EC" w:rsidR="001E66FD" w:rsidRPr="00E93E67" w:rsidRDefault="001E66FD" w:rsidP="00AA3D7A">
      <w:pPr>
        <w:widowControl w:val="0"/>
        <w:tabs>
          <w:tab w:val="left" w:pos="284"/>
        </w:tabs>
        <w:spacing w:after="0" w:line="240" w:lineRule="auto"/>
        <w:jc w:val="both"/>
        <w:rPr>
          <w:rFonts w:ascii="Calibri" w:eastAsia="Calibri" w:hAnsi="Calibri" w:cs="Calibri"/>
          <w:i/>
          <w:lang w:eastAsia="cs-CZ"/>
        </w:rPr>
      </w:pPr>
    </w:p>
    <w:p w14:paraId="4E4CCA4E" w14:textId="59957CA6"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 xml:space="preserve">Zhotoviteľ je povinný najneskôr ku dňu podpísania </w:t>
      </w:r>
      <w:r w:rsidR="00747488">
        <w:rPr>
          <w:rFonts w:ascii="Calibri" w:eastAsia="Calibri" w:hAnsi="Calibri" w:cs="Calibri"/>
          <w:lang w:eastAsia="cs-CZ"/>
        </w:rPr>
        <w:t xml:space="preserve">preberacieho </w:t>
      </w:r>
      <w:r>
        <w:rPr>
          <w:rFonts w:ascii="Calibri" w:eastAsia="Calibri" w:hAnsi="Calibri" w:cs="Calibri"/>
          <w:lang w:eastAsia="cs-CZ"/>
        </w:rPr>
        <w:t>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w:t>
      </w:r>
      <w:r w:rsidR="00747488">
        <w:rPr>
          <w:rFonts w:ascii="Calibri" w:eastAsia="Calibri" w:hAnsi="Calibri" w:cs="Calibri"/>
          <w:lang w:eastAsia="cs-CZ"/>
        </w:rPr>
        <w:t xml:space="preserve"> </w:t>
      </w:r>
      <w:r>
        <w:rPr>
          <w:rFonts w:ascii="Calibri" w:eastAsia="Calibri" w:hAnsi="Calibri" w:cs="Calibri"/>
          <w:lang w:eastAsia="cs-CZ"/>
        </w:rPr>
        <w:t>% z</w:t>
      </w:r>
      <w:r w:rsidR="00747488">
        <w:rPr>
          <w:rFonts w:ascii="Calibri" w:eastAsia="Calibri" w:hAnsi="Calibri" w:cs="Calibri"/>
          <w:lang w:eastAsia="cs-CZ"/>
        </w:rPr>
        <w:t> </w:t>
      </w:r>
      <w:r>
        <w:rPr>
          <w:rFonts w:ascii="Calibri" w:eastAsia="Calibri" w:hAnsi="Calibri" w:cs="Calibri"/>
          <w:lang w:eastAsia="cs-CZ"/>
        </w:rPr>
        <w:t>ceny</w:t>
      </w:r>
      <w:r w:rsidR="00747488">
        <w:rPr>
          <w:rFonts w:ascii="Calibri" w:eastAsia="Calibri" w:hAnsi="Calibri" w:cs="Calibri"/>
          <w:lang w:eastAsia="cs-CZ"/>
        </w:rPr>
        <w:t xml:space="preserve"> za</w:t>
      </w:r>
      <w:r>
        <w:rPr>
          <w:rFonts w:ascii="Calibri" w:eastAsia="Calibri" w:hAnsi="Calibri" w:cs="Calibri"/>
          <w:lang w:eastAsia="cs-CZ"/>
        </w:rPr>
        <w:t xml:space="preserve"> diel</w:t>
      </w:r>
      <w:r w:rsidR="00747488">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102441">
        <w:rPr>
          <w:rFonts w:ascii="Calibri" w:eastAsia="Calibri" w:hAnsi="Calibri" w:cs="Calibri"/>
          <w:lang w:eastAsia="cs-CZ"/>
        </w:rPr>
        <w:t xml:space="preserve"> ako</w:t>
      </w:r>
      <w:r>
        <w:rPr>
          <w:rFonts w:ascii="Calibri" w:eastAsia="Calibri" w:hAnsi="Calibri" w:cs="Calibri"/>
          <w:lang w:eastAsia="cs-CZ"/>
        </w:rPr>
        <w:t xml:space="preserve"> </w:t>
      </w:r>
      <w:r w:rsidR="00102441">
        <w:rPr>
          <w:rFonts w:ascii="Calibri" w:eastAsia="Calibri" w:hAnsi="Calibri" w:cs="Calibri"/>
          <w:lang w:eastAsia="cs-CZ"/>
        </w:rPr>
        <w:t>„</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77777777"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38FCD521"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lastRenderedPageBreak/>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6F04B4">
        <w:rPr>
          <w:rFonts w:ascii="Calibri" w:eastAsia="Calibri" w:hAnsi="Calibri" w:cs="Calibri"/>
          <w:lang w:eastAsia="cs-CZ"/>
        </w:rPr>
        <w:t>Z</w:t>
      </w:r>
      <w:r>
        <w:rPr>
          <w:rFonts w:ascii="Calibri" w:eastAsia="Calibri" w:hAnsi="Calibri" w:cs="Calibri"/>
          <w:lang w:eastAsia="cs-CZ"/>
        </w:rPr>
        <w:t>mluvy a to na celú dobu trvania predĺženej záručnej doby.</w:t>
      </w:r>
    </w:p>
    <w:p w14:paraId="14185EF3" w14:textId="7229266F" w:rsidR="00A0754C" w:rsidRDefault="00A0754C" w:rsidP="00AA3D7A">
      <w:pPr>
        <w:spacing w:before="120"/>
        <w:jc w:val="both"/>
        <w:rPr>
          <w:rFonts w:ascii="Calibri" w:eastAsia="Calibri" w:hAnsi="Calibri" w:cs="Calibri"/>
          <w:i/>
          <w:iCs/>
          <w:lang w:eastAsia="cs-CZ"/>
        </w:rPr>
      </w:pPr>
      <w:r w:rsidRPr="00AA3D7A">
        <w:rPr>
          <w:rFonts w:ascii="Calibri" w:eastAsia="Calibri" w:hAnsi="Calibri" w:cs="Calibri"/>
          <w:i/>
          <w:iCs/>
          <w:lang w:eastAsia="cs-CZ"/>
        </w:rPr>
        <w:t xml:space="preserve">Alternatíva znenia čl. XV kurzívou (použije sa podľa toho, či zhotoviteľ predloží bankovú záruku/poistenie záruky alebo zloží finančné prostriedky na účet verejného obstarávateľa (objednávateľa)): </w:t>
      </w:r>
    </w:p>
    <w:p w14:paraId="168834FB" w14:textId="77777777" w:rsidR="001E66FD" w:rsidRDefault="001E66FD" w:rsidP="001E66FD">
      <w:pPr>
        <w:spacing w:after="0" w:line="240" w:lineRule="auto"/>
        <w:jc w:val="both"/>
        <w:rPr>
          <w:rFonts w:ascii="Calibri" w:eastAsia="Calibri" w:hAnsi="Calibri" w:cs="Calibri"/>
          <w:i/>
          <w:iCs/>
          <w:lang w:eastAsia="cs-CZ"/>
        </w:rPr>
      </w:pPr>
    </w:p>
    <w:p w14:paraId="02654CDE" w14:textId="4606F07E"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predložil najneskôr ku dňu podpisu </w:t>
      </w:r>
      <w:r w:rsidR="00FB0BF0">
        <w:rPr>
          <w:rFonts w:ascii="Calibri" w:eastAsia="Calibri" w:hAnsi="Calibri" w:cs="Calibri"/>
          <w:i/>
          <w:iCs/>
          <w:lang w:eastAsia="cs-CZ"/>
        </w:rPr>
        <w:t>Z</w:t>
      </w:r>
      <w:r>
        <w:rPr>
          <w:rFonts w:ascii="Calibri" w:eastAsia="Calibri" w:hAnsi="Calibri" w:cs="Calibri"/>
          <w:i/>
          <w:iCs/>
          <w:lang w:eastAsia="cs-CZ"/>
        </w:rPr>
        <w:t xml:space="preserve">mluvy doklad o zložení finančných prostriedkov na účet objednávateľa, slúžiacich ako </w:t>
      </w:r>
      <w:r>
        <w:rPr>
          <w:rFonts w:ascii="Calibri" w:eastAsia="Calibri" w:hAnsi="Calibri" w:cs="Calibri"/>
          <w:i/>
          <w:iCs/>
        </w:rPr>
        <w:t>zábezpeka na riadne vykonanie diela</w:t>
      </w:r>
      <w:r>
        <w:rPr>
          <w:rFonts w:ascii="Calibri" w:eastAsia="Calibri" w:hAnsi="Calibri" w:cs="Calibri"/>
          <w:i/>
          <w:iCs/>
          <w:lang w:eastAsia="cs-CZ"/>
        </w:rPr>
        <w:t xml:space="preserve"> (ďalej len</w:t>
      </w:r>
      <w:r w:rsidR="00A0754C">
        <w:rPr>
          <w:rFonts w:ascii="Calibri" w:eastAsia="Calibri" w:hAnsi="Calibri" w:cs="Calibri"/>
          <w:i/>
          <w:iCs/>
          <w:lang w:eastAsia="cs-CZ"/>
        </w:rPr>
        <w:t xml:space="preserve"> ako</w:t>
      </w:r>
      <w:r>
        <w:rPr>
          <w:rFonts w:ascii="Calibri" w:eastAsia="Calibri" w:hAnsi="Calibri" w:cs="Calibri"/>
          <w:i/>
          <w:iCs/>
          <w:lang w:eastAsia="cs-CZ"/>
        </w:rPr>
        <w:t xml:space="preserve"> „</w:t>
      </w:r>
      <w:r>
        <w:rPr>
          <w:rFonts w:ascii="Calibri" w:eastAsia="Calibri" w:hAnsi="Calibri" w:cs="Calibri"/>
          <w:b/>
          <w:bCs/>
          <w:i/>
          <w:iCs/>
          <w:lang w:eastAsia="cs-CZ"/>
        </w:rPr>
        <w:t>realizačná zábezpeka</w:t>
      </w:r>
      <w:r>
        <w:rPr>
          <w:rFonts w:ascii="Calibri" w:eastAsia="Calibri" w:hAnsi="Calibri" w:cs="Calibri"/>
          <w:i/>
          <w:iCs/>
          <w:lang w:eastAsia="cs-CZ"/>
        </w:rPr>
        <w:t xml:space="preserve">“). </w:t>
      </w:r>
    </w:p>
    <w:p w14:paraId="03427F4C"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291A4541" w14:textId="480CDF3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w:t>
      </w:r>
      <w:r w:rsidR="009D1B44">
        <w:rPr>
          <w:rFonts w:ascii="Calibri" w:eastAsia="Calibri" w:hAnsi="Calibri" w:cs="Calibri"/>
          <w:i/>
          <w:iCs/>
          <w:lang w:eastAsia="cs-CZ"/>
        </w:rPr>
        <w:t> </w:t>
      </w:r>
      <w:r>
        <w:rPr>
          <w:rFonts w:ascii="Calibri" w:eastAsia="Calibri" w:hAnsi="Calibri" w:cs="Calibri"/>
          <w:i/>
          <w:iCs/>
          <w:lang w:eastAsia="cs-CZ"/>
        </w:rPr>
        <w:t xml:space="preserve">% z ceny </w:t>
      </w:r>
      <w:r w:rsidR="009D1B44">
        <w:rPr>
          <w:rFonts w:ascii="Calibri" w:eastAsia="Calibri" w:hAnsi="Calibri" w:cs="Calibri"/>
          <w:i/>
          <w:iCs/>
          <w:lang w:eastAsia="cs-CZ"/>
        </w:rPr>
        <w:t xml:space="preserve">za </w:t>
      </w:r>
      <w:r>
        <w:rPr>
          <w:rFonts w:ascii="Calibri" w:eastAsia="Calibri" w:hAnsi="Calibri" w:cs="Calibri"/>
          <w:i/>
          <w:iCs/>
          <w:lang w:eastAsia="cs-CZ"/>
        </w:rPr>
        <w:t>diel</w:t>
      </w:r>
      <w:r w:rsidR="009D1B44">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6FDF9364"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F265225" w14:textId="067D19B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rPr>
        <w:t xml:space="preserve">Objednávateľ si v lehote </w:t>
      </w:r>
      <w:r>
        <w:rPr>
          <w:rFonts w:ascii="Calibri" w:eastAsia="Calibri" w:hAnsi="Calibri" w:cs="Calibri"/>
          <w:i/>
          <w:iCs/>
          <w:lang w:eastAsia="cs-CZ"/>
        </w:rPr>
        <w:t xml:space="preserve">pätnásť (15) </w:t>
      </w:r>
      <w:r>
        <w:rPr>
          <w:rFonts w:ascii="Calibri" w:eastAsia="Calibri" w:hAnsi="Calibri" w:cs="Calibri"/>
          <w:i/>
          <w:iCs/>
        </w:rPr>
        <w:t xml:space="preserve"> dní po </w:t>
      </w:r>
      <w:r w:rsidR="004F6DA5">
        <w:rPr>
          <w:rFonts w:ascii="Calibri" w:eastAsia="Calibri" w:hAnsi="Calibri" w:cs="Calibri"/>
          <w:i/>
          <w:iCs/>
        </w:rPr>
        <w:t xml:space="preserve">dni doručenia </w:t>
      </w:r>
      <w:r>
        <w:rPr>
          <w:rFonts w:ascii="Calibri" w:eastAsia="Calibri" w:hAnsi="Calibri" w:cs="Calibri"/>
          <w:i/>
          <w:iCs/>
        </w:rPr>
        <w:t xml:space="preserve">písomného oznámenia zhotoviteľovi uplatní akúkoľvek sumu z realizačnej zábezpeky až do výšky 10 % z ceny </w:t>
      </w:r>
      <w:r w:rsidR="004F6DA5">
        <w:rPr>
          <w:rFonts w:ascii="Calibri" w:eastAsia="Calibri" w:hAnsi="Calibri" w:cs="Calibri"/>
          <w:i/>
          <w:iCs/>
        </w:rPr>
        <w:t>za dielo</w:t>
      </w:r>
      <w:r>
        <w:rPr>
          <w:rFonts w:ascii="Calibri" w:eastAsia="Calibri" w:hAnsi="Calibri" w:cs="Calibri"/>
          <w:i/>
          <w:iCs/>
        </w:rPr>
        <w:t xml:space="preserve"> bez DPH, a to v období odo dňa podpisu preberacieho protokolu/zápisu o odovzdaní staveniska do dňa vrátenia realizačnej zábezpeky na účet zhotoviteľa podľa Zmluvy. </w:t>
      </w:r>
    </w:p>
    <w:p w14:paraId="2C2A4828"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D1F03F7" w14:textId="2098F974"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realizačnú zábezpeku v lehote najneskôr do pätnásť (15) dní po podpise </w:t>
      </w:r>
      <w:r w:rsidR="004F6DA5">
        <w:rPr>
          <w:rFonts w:ascii="Calibri" w:eastAsia="Calibri" w:hAnsi="Calibri" w:cs="Calibri"/>
          <w:i/>
          <w:iCs/>
          <w:lang w:eastAsia="cs-CZ"/>
        </w:rPr>
        <w:t xml:space="preserve">preberacieho </w:t>
      </w:r>
      <w:r>
        <w:rPr>
          <w:rFonts w:ascii="Calibri" w:eastAsia="Calibri" w:hAnsi="Calibri" w:cs="Calibri"/>
          <w:i/>
          <w:iCs/>
          <w:lang w:eastAsia="cs-CZ"/>
        </w:rPr>
        <w:t xml:space="preserve">protokolu vrátiť zhotoviteľovi prevodom na účet zhotoviteľa uvedený v záhlaví tejto </w:t>
      </w:r>
      <w:r w:rsidR="004F6DA5">
        <w:rPr>
          <w:rFonts w:ascii="Calibri" w:eastAsia="Calibri" w:hAnsi="Calibri" w:cs="Calibri"/>
          <w:i/>
          <w:iCs/>
          <w:lang w:eastAsia="cs-CZ"/>
        </w:rPr>
        <w:t>Z</w:t>
      </w:r>
      <w:r>
        <w:rPr>
          <w:rFonts w:ascii="Calibri" w:eastAsia="Calibri" w:hAnsi="Calibri" w:cs="Calibri"/>
          <w:i/>
          <w:iCs/>
          <w:lang w:eastAsia="cs-CZ"/>
        </w:rPr>
        <w:t>mluvy.</w:t>
      </w:r>
    </w:p>
    <w:p w14:paraId="59E807FA"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586D55E" w14:textId="1B75D408"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predloží najneskôr ku dňu podpísania </w:t>
      </w:r>
      <w:r w:rsidR="00F04F0E">
        <w:rPr>
          <w:rFonts w:ascii="Calibri" w:eastAsia="Calibri" w:hAnsi="Calibri" w:cs="Calibri"/>
          <w:i/>
          <w:iCs/>
          <w:lang w:eastAsia="cs-CZ"/>
        </w:rPr>
        <w:t xml:space="preserve">preberacieho </w:t>
      </w:r>
      <w:r>
        <w:rPr>
          <w:rFonts w:ascii="Calibri" w:eastAsia="Calibri" w:hAnsi="Calibri" w:cs="Calibri"/>
          <w:i/>
          <w:iCs/>
          <w:lang w:eastAsia="cs-CZ"/>
        </w:rPr>
        <w:t xml:space="preserve">protokolu doklad o zložení finančných prostriedkov na účet objednávateľa, slúžiacich ako </w:t>
      </w:r>
      <w:r>
        <w:rPr>
          <w:rFonts w:ascii="Calibri" w:eastAsia="Calibri" w:hAnsi="Calibri" w:cs="Calibri"/>
          <w:i/>
          <w:iCs/>
        </w:rPr>
        <w:t xml:space="preserve">zábezpeka na vady diela </w:t>
      </w:r>
      <w:r w:rsidR="008A2F06">
        <w:rPr>
          <w:rFonts w:ascii="Calibri" w:eastAsia="Calibri" w:hAnsi="Calibri" w:cs="Calibri"/>
          <w:i/>
          <w:iCs/>
        </w:rPr>
        <w:t>zistené</w:t>
      </w:r>
      <w:r>
        <w:rPr>
          <w:rFonts w:ascii="Calibri" w:eastAsia="Calibri" w:hAnsi="Calibri" w:cs="Calibri"/>
          <w:i/>
          <w:iCs/>
        </w:rPr>
        <w:t xml:space="preserve"> po odovzdaní diela (ďalej len</w:t>
      </w:r>
      <w:r w:rsidR="008A2F06">
        <w:rPr>
          <w:rFonts w:ascii="Calibri" w:eastAsia="Calibri" w:hAnsi="Calibri" w:cs="Calibri"/>
          <w:i/>
          <w:iCs/>
        </w:rPr>
        <w:t xml:space="preserve"> ako</w:t>
      </w:r>
      <w:r>
        <w:rPr>
          <w:rFonts w:ascii="Calibri" w:eastAsia="Calibri" w:hAnsi="Calibri" w:cs="Calibri"/>
          <w:i/>
          <w:iCs/>
        </w:rPr>
        <w:t xml:space="preserve"> „</w:t>
      </w:r>
      <w:r>
        <w:rPr>
          <w:rFonts w:ascii="Calibri" w:eastAsia="Calibri" w:hAnsi="Calibri" w:cs="Calibri"/>
          <w:b/>
          <w:bCs/>
          <w:i/>
          <w:iCs/>
        </w:rPr>
        <w:t>garančná zábezpeka</w:t>
      </w:r>
      <w:r>
        <w:rPr>
          <w:rFonts w:ascii="Calibri" w:eastAsia="Calibri" w:hAnsi="Calibri" w:cs="Calibri"/>
          <w:i/>
          <w:iCs/>
        </w:rPr>
        <w:t>“)</w:t>
      </w:r>
      <w:r>
        <w:rPr>
          <w:rFonts w:ascii="Calibri" w:eastAsia="Calibri" w:hAnsi="Calibri" w:cs="Calibri"/>
          <w:i/>
          <w:iCs/>
          <w:lang w:eastAsia="cs-CZ"/>
        </w:rPr>
        <w:t>.</w:t>
      </w:r>
    </w:p>
    <w:p w14:paraId="10B43EEF" w14:textId="77777777" w:rsidR="001E66FD" w:rsidRDefault="001E66FD" w:rsidP="001E66FD">
      <w:pPr>
        <w:tabs>
          <w:tab w:val="left" w:pos="284"/>
        </w:tabs>
        <w:spacing w:after="0" w:line="240" w:lineRule="auto"/>
        <w:jc w:val="both"/>
        <w:rPr>
          <w:rFonts w:ascii="Calibri" w:eastAsia="Calibri" w:hAnsi="Calibri" w:cs="Calibri"/>
          <w:i/>
          <w:iCs/>
          <w:lang w:eastAsia="cs-CZ"/>
        </w:rPr>
      </w:pPr>
    </w:p>
    <w:p w14:paraId="6DDF0ABF" w14:textId="7FD84681"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w:t>
      </w:r>
      <w:r w:rsidR="002F4C6A">
        <w:rPr>
          <w:rFonts w:ascii="Calibri" w:eastAsia="Calibri" w:hAnsi="Calibri" w:cs="Calibri"/>
          <w:i/>
          <w:iCs/>
          <w:lang w:eastAsia="cs-CZ"/>
        </w:rPr>
        <w:t xml:space="preserve">za </w:t>
      </w:r>
      <w:r>
        <w:rPr>
          <w:rFonts w:ascii="Calibri" w:eastAsia="Calibri" w:hAnsi="Calibri" w:cs="Calibri"/>
          <w:i/>
          <w:iCs/>
          <w:lang w:eastAsia="cs-CZ"/>
        </w:rPr>
        <w:t>diel</w:t>
      </w:r>
      <w:r w:rsidR="002F4C6A">
        <w:rPr>
          <w:rFonts w:ascii="Calibri" w:eastAsia="Calibri" w:hAnsi="Calibri" w:cs="Calibri"/>
          <w:i/>
          <w:iCs/>
          <w:lang w:eastAsia="cs-CZ"/>
        </w:rPr>
        <w:t>o</w:t>
      </w:r>
      <w:r>
        <w:rPr>
          <w:rFonts w:ascii="Calibri" w:eastAsia="Calibri" w:hAnsi="Calibri" w:cs="Calibri"/>
          <w:i/>
          <w:iCs/>
          <w:lang w:eastAsia="cs-CZ"/>
        </w:rPr>
        <w:t xml:space="preserve"> bez DPH, a to pre prípad, že zhotoviteľ nebude plniť svoje povinnosti podľa tejto Zmluvy a objednávateľovi voči nemu vznikne nárok a/alebo pohľadávka. </w:t>
      </w:r>
    </w:p>
    <w:p w14:paraId="20AC3CDF"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0AA7F7AE" w14:textId="1427E6CC"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w:t>
      </w:r>
      <w:r w:rsidR="00D42C9E">
        <w:rPr>
          <w:rFonts w:ascii="Calibri" w:eastAsia="Calibri" w:hAnsi="Calibri" w:cs="Calibri"/>
          <w:i/>
          <w:iCs/>
          <w:lang w:eastAsia="cs-CZ"/>
        </w:rPr>
        <w:t>za d</w:t>
      </w:r>
      <w:r>
        <w:rPr>
          <w:rFonts w:ascii="Calibri" w:eastAsia="Calibri" w:hAnsi="Calibri" w:cs="Calibri"/>
          <w:i/>
          <w:iCs/>
          <w:lang w:eastAsia="cs-CZ"/>
        </w:rPr>
        <w:t>iel</w:t>
      </w:r>
      <w:r w:rsidR="00D42C9E">
        <w:rPr>
          <w:rFonts w:ascii="Calibri" w:eastAsia="Calibri" w:hAnsi="Calibri" w:cs="Calibri"/>
          <w:i/>
          <w:iCs/>
          <w:lang w:eastAsia="cs-CZ"/>
        </w:rPr>
        <w:t>o</w:t>
      </w:r>
      <w:r>
        <w:rPr>
          <w:rFonts w:ascii="Calibri" w:eastAsia="Calibri" w:hAnsi="Calibri" w:cs="Calibri"/>
          <w:i/>
          <w:iCs/>
          <w:lang w:eastAsia="cs-CZ"/>
        </w:rPr>
        <w:t xml:space="preserve"> bez DPH, a to v období odo dňa prebratia </w:t>
      </w:r>
      <w:r w:rsidR="00B87B14">
        <w:rPr>
          <w:rFonts w:ascii="Calibri" w:eastAsia="Calibri" w:hAnsi="Calibri" w:cs="Calibri"/>
          <w:i/>
          <w:iCs/>
          <w:lang w:eastAsia="cs-CZ"/>
        </w:rPr>
        <w:t xml:space="preserve">diela </w:t>
      </w:r>
      <w:r>
        <w:rPr>
          <w:rFonts w:ascii="Calibri" w:eastAsia="Calibri" w:hAnsi="Calibri" w:cs="Calibri"/>
          <w:i/>
          <w:iCs/>
          <w:lang w:eastAsia="cs-CZ"/>
        </w:rPr>
        <w:t xml:space="preserve">v súlade s touto Zmluvou až do dňa nasledujúceho po dni uplynutia záručnej doby podľa Zmluvy. </w:t>
      </w:r>
    </w:p>
    <w:p w14:paraId="68D57852"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6075BEC6" w14:textId="1FA8C292"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povinný garančnú zábezpeku vo výške k času uplynutia záručnej doby na Dielo v lehote najneskôr do pätnásť (15) dní od uplynutia záručnej doby na </w:t>
      </w:r>
      <w:r w:rsidR="00B87B14">
        <w:rPr>
          <w:rFonts w:ascii="Calibri" w:eastAsia="Calibri" w:hAnsi="Calibri" w:cs="Calibri"/>
          <w:i/>
          <w:iCs/>
          <w:lang w:eastAsia="cs-CZ"/>
        </w:rPr>
        <w:t xml:space="preserve">dielo </w:t>
      </w:r>
      <w:r>
        <w:rPr>
          <w:rFonts w:ascii="Calibri" w:eastAsia="Calibri" w:hAnsi="Calibri" w:cs="Calibri"/>
          <w:i/>
          <w:iCs/>
          <w:lang w:eastAsia="cs-CZ"/>
        </w:rPr>
        <w:t xml:space="preserve">vrátiť zhotoviteľovi prevodom na účet zhotoviteľa uvedený v záhlaví tejto </w:t>
      </w:r>
      <w:r w:rsidR="00B87B14">
        <w:rPr>
          <w:rFonts w:ascii="Calibri" w:eastAsia="Calibri" w:hAnsi="Calibri" w:cs="Calibri"/>
          <w:i/>
          <w:iCs/>
          <w:lang w:eastAsia="cs-CZ"/>
        </w:rPr>
        <w:t>Zmluvy</w:t>
      </w:r>
      <w:r>
        <w:rPr>
          <w:rFonts w:ascii="Calibri" w:eastAsia="Calibri" w:hAnsi="Calibri" w:cs="Calibri"/>
          <w:i/>
          <w:iCs/>
          <w:lang w:eastAsia="cs-CZ"/>
        </w:rPr>
        <w:t>.</w:t>
      </w:r>
    </w:p>
    <w:p w14:paraId="20249BBB" w14:textId="77777777" w:rsidR="001E66FD" w:rsidRDefault="001E66FD" w:rsidP="001E66FD">
      <w:pPr>
        <w:tabs>
          <w:tab w:val="left" w:pos="284"/>
        </w:tabs>
        <w:spacing w:after="0" w:line="240" w:lineRule="auto"/>
        <w:rPr>
          <w:rFonts w:ascii="Calibri" w:eastAsia="Times New Roman" w:hAnsi="Calibri" w:cs="Calibri"/>
          <w:i/>
          <w:iCs/>
          <w:noProof/>
          <w:lang w:eastAsia="cs-CZ"/>
        </w:rPr>
      </w:pPr>
    </w:p>
    <w:p w14:paraId="37771AB1" w14:textId="77777777"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Objednávateľ je oprávnený použiť zmluvnú (realizačnú a garančnú) zábezpeku alebo jej časť v prípade, ak zhotoviteľ: </w:t>
      </w:r>
    </w:p>
    <w:p w14:paraId="6F47D642" w14:textId="77777777" w:rsidR="001E66FD" w:rsidRDefault="001E66FD" w:rsidP="001E66FD">
      <w:pPr>
        <w:spacing w:after="0" w:line="240" w:lineRule="auto"/>
        <w:jc w:val="both"/>
        <w:rPr>
          <w:rFonts w:ascii="Calibri" w:eastAsia="Calibri" w:hAnsi="Calibri" w:cs="Calibri"/>
          <w:i/>
          <w:iCs/>
          <w:lang w:eastAsia="cs-CZ"/>
        </w:rPr>
      </w:pPr>
    </w:p>
    <w:p w14:paraId="31F399A3" w14:textId="77777777"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t>poruší/nesplní niektorú svoju zmluvnú povinnosť vyplývajúcu z tejto Zmluvy,</w:t>
      </w:r>
    </w:p>
    <w:p w14:paraId="6959DF33" w14:textId="2887A662" w:rsidR="001E66FD" w:rsidRDefault="001E66FD" w:rsidP="001E66FD">
      <w:pPr>
        <w:numPr>
          <w:ilvl w:val="1"/>
          <w:numId w:val="16"/>
        </w:numPr>
        <w:spacing w:after="0" w:line="240" w:lineRule="auto"/>
        <w:jc w:val="both"/>
        <w:rPr>
          <w:rFonts w:ascii="Calibri" w:eastAsia="Calibri" w:hAnsi="Calibri" w:cs="Calibri"/>
          <w:i/>
          <w:iCs/>
          <w:lang w:eastAsia="cs-CZ"/>
        </w:rPr>
      </w:pPr>
      <w:r>
        <w:rPr>
          <w:rFonts w:ascii="Calibri" w:eastAsia="Calibri" w:hAnsi="Calibri" w:cs="Calibri"/>
          <w:i/>
          <w:iCs/>
          <w:lang w:eastAsia="cs-CZ"/>
        </w:rPr>
        <w:lastRenderedPageBreak/>
        <w:t xml:space="preserve">nesplní povinnosť uhradiť peňažné záväzky vrátane zmluvných pokút a sankcií za nedodržanie/nesplnenie/porušenie zmluvných povinností, najmä/ale nie výlučne vo veciach vyhradenej kvality </w:t>
      </w:r>
      <w:r w:rsidR="00840A15">
        <w:rPr>
          <w:rFonts w:ascii="Calibri" w:eastAsia="Calibri" w:hAnsi="Calibri" w:cs="Calibri"/>
          <w:i/>
          <w:iCs/>
          <w:lang w:eastAsia="cs-CZ"/>
        </w:rPr>
        <w:t>diela</w:t>
      </w:r>
      <w:r>
        <w:rPr>
          <w:rFonts w:ascii="Calibri" w:eastAsia="Calibri" w:hAnsi="Calibri" w:cs="Calibri"/>
          <w:i/>
          <w:iCs/>
          <w:lang w:eastAsia="cs-CZ"/>
        </w:rPr>
        <w:t xml:space="preserve">, termínu riadneho dokončenia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a/alebo nedodržanie termínu na odstránenie zistených nedorobkov a vád </w:t>
      </w:r>
      <w:r w:rsidR="00840A15">
        <w:rPr>
          <w:rFonts w:ascii="Calibri" w:eastAsia="Calibri" w:hAnsi="Calibri" w:cs="Calibri"/>
          <w:i/>
          <w:iCs/>
          <w:lang w:eastAsia="cs-CZ"/>
        </w:rPr>
        <w:t xml:space="preserve">diela </w:t>
      </w:r>
      <w:r>
        <w:rPr>
          <w:rFonts w:ascii="Calibri" w:eastAsia="Calibri" w:hAnsi="Calibri" w:cs="Calibri"/>
          <w:i/>
          <w:iCs/>
          <w:lang w:eastAsia="cs-CZ"/>
        </w:rPr>
        <w:t xml:space="preserve">v čase jeho plnenia zo strany zhotoviteľa, po objednávateľovom písomnom upozornení zhotoviteľa, ktorý si svoj záväzok nesplní ani v poskytnutej primeranej lehote na nápravu. </w:t>
      </w:r>
    </w:p>
    <w:p w14:paraId="37D49154" w14:textId="77777777" w:rsidR="001E66FD" w:rsidRDefault="001E66FD" w:rsidP="001E66FD">
      <w:pPr>
        <w:spacing w:after="0" w:line="240" w:lineRule="auto"/>
        <w:jc w:val="both"/>
        <w:rPr>
          <w:rFonts w:ascii="Calibri" w:eastAsia="Calibri" w:hAnsi="Calibri" w:cs="Calibri"/>
          <w:i/>
          <w:iCs/>
          <w:lang w:eastAsia="cs-CZ"/>
        </w:rPr>
      </w:pPr>
    </w:p>
    <w:p w14:paraId="70D80945" w14:textId="29FC3BC5" w:rsidR="001E66FD" w:rsidRDefault="001E66FD" w:rsidP="001E66FD">
      <w:pPr>
        <w:numPr>
          <w:ilvl w:val="0"/>
          <w:numId w:val="16"/>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V prípade využitia zmluvnej zábezpeky alebo jej časti objednávateľom, bude zhotoviteľ bez zbytočného odkladu povinný doplniť zmluvnú zábezpeku do plnej výšky, t.</w:t>
      </w:r>
      <w:r w:rsidR="004C37B1">
        <w:rPr>
          <w:rFonts w:ascii="Calibri" w:eastAsia="Calibri" w:hAnsi="Calibri" w:cs="Calibri"/>
          <w:i/>
          <w:iCs/>
          <w:lang w:eastAsia="cs-CZ"/>
        </w:rPr>
        <w:t xml:space="preserve"> </w:t>
      </w:r>
      <w:r>
        <w:rPr>
          <w:rFonts w:ascii="Calibri" w:eastAsia="Calibri" w:hAnsi="Calibri" w:cs="Calibri"/>
          <w:i/>
          <w:iCs/>
          <w:lang w:eastAsia="cs-CZ"/>
        </w:rPr>
        <w:t>j. 10</w:t>
      </w:r>
      <w:r w:rsidR="00877DE4">
        <w:rPr>
          <w:rFonts w:ascii="Calibri" w:eastAsia="Calibri" w:hAnsi="Calibri" w:cs="Calibri"/>
          <w:i/>
          <w:iCs/>
          <w:lang w:eastAsia="cs-CZ"/>
        </w:rPr>
        <w:t xml:space="preserve"> </w:t>
      </w:r>
      <w:r>
        <w:rPr>
          <w:rFonts w:ascii="Calibri" w:eastAsia="Calibri" w:hAnsi="Calibri" w:cs="Calibri"/>
          <w:i/>
          <w:iCs/>
          <w:lang w:eastAsia="cs-CZ"/>
        </w:rPr>
        <w:t>% z</w:t>
      </w:r>
      <w:r w:rsidR="00877DE4">
        <w:rPr>
          <w:rFonts w:ascii="Calibri" w:eastAsia="Calibri" w:hAnsi="Calibri" w:cs="Calibri"/>
          <w:i/>
          <w:iCs/>
          <w:lang w:eastAsia="cs-CZ"/>
        </w:rPr>
        <w:t> </w:t>
      </w:r>
      <w:r>
        <w:rPr>
          <w:rFonts w:ascii="Calibri" w:eastAsia="Calibri" w:hAnsi="Calibri" w:cs="Calibri"/>
          <w:i/>
          <w:iCs/>
          <w:lang w:eastAsia="cs-CZ"/>
        </w:rPr>
        <w:t>ceny</w:t>
      </w:r>
      <w:r w:rsidR="00877DE4">
        <w:rPr>
          <w:rFonts w:ascii="Calibri" w:eastAsia="Calibri" w:hAnsi="Calibri" w:cs="Calibri"/>
          <w:i/>
          <w:iCs/>
          <w:lang w:eastAsia="cs-CZ"/>
        </w:rPr>
        <w:t xml:space="preserve"> za</w:t>
      </w:r>
      <w:r>
        <w:rPr>
          <w:rFonts w:ascii="Calibri" w:eastAsia="Calibri" w:hAnsi="Calibri" w:cs="Calibri"/>
          <w:i/>
          <w:iCs/>
          <w:lang w:eastAsia="cs-CZ"/>
        </w:rPr>
        <w:t xml:space="preserve"> </w:t>
      </w:r>
      <w:r w:rsidR="00877DE4">
        <w:rPr>
          <w:rFonts w:ascii="Calibri" w:eastAsia="Calibri" w:hAnsi="Calibri" w:cs="Calibri"/>
          <w:i/>
          <w:iCs/>
          <w:lang w:eastAsia="cs-CZ"/>
        </w:rPr>
        <w:t>d</w:t>
      </w:r>
      <w:r>
        <w:rPr>
          <w:rFonts w:ascii="Calibri" w:eastAsia="Calibri" w:hAnsi="Calibri" w:cs="Calibri"/>
          <w:i/>
          <w:iCs/>
          <w:lang w:eastAsia="cs-CZ"/>
        </w:rPr>
        <w:t>iel</w:t>
      </w:r>
      <w:r w:rsidR="00877DE4">
        <w:rPr>
          <w:rFonts w:ascii="Calibri" w:eastAsia="Calibri" w:hAnsi="Calibri" w:cs="Calibri"/>
          <w:i/>
          <w:iCs/>
          <w:lang w:eastAsia="cs-CZ"/>
        </w:rPr>
        <w:t>o</w:t>
      </w:r>
      <w:r>
        <w:rPr>
          <w:rFonts w:ascii="Calibri" w:eastAsia="Calibri" w:hAnsi="Calibri" w:cs="Calibri"/>
          <w:i/>
          <w:iCs/>
          <w:lang w:eastAsia="cs-CZ"/>
        </w:rPr>
        <w:t xml:space="preserve"> bez DPH (pri realizačnej zábezpeke) a 5 % z</w:t>
      </w:r>
      <w:r w:rsidR="00E15FE7">
        <w:rPr>
          <w:rFonts w:ascii="Calibri" w:eastAsia="Calibri" w:hAnsi="Calibri" w:cs="Calibri"/>
          <w:i/>
          <w:iCs/>
          <w:lang w:eastAsia="cs-CZ"/>
        </w:rPr>
        <w:t> </w:t>
      </w:r>
      <w:r>
        <w:rPr>
          <w:rFonts w:ascii="Calibri" w:eastAsia="Calibri" w:hAnsi="Calibri" w:cs="Calibri"/>
          <w:i/>
          <w:iCs/>
          <w:lang w:eastAsia="cs-CZ"/>
        </w:rPr>
        <w:t>ceny</w:t>
      </w:r>
      <w:r w:rsidR="00E15FE7">
        <w:rPr>
          <w:rFonts w:ascii="Calibri" w:eastAsia="Calibri" w:hAnsi="Calibri" w:cs="Calibri"/>
          <w:i/>
          <w:iCs/>
          <w:lang w:eastAsia="cs-CZ"/>
        </w:rPr>
        <w:t xml:space="preserve"> za</w:t>
      </w:r>
      <w:r>
        <w:rPr>
          <w:rFonts w:ascii="Calibri" w:eastAsia="Calibri" w:hAnsi="Calibri" w:cs="Calibri"/>
          <w:i/>
          <w:iCs/>
          <w:lang w:eastAsia="cs-CZ"/>
        </w:rPr>
        <w:t xml:space="preserve"> </w:t>
      </w:r>
      <w:r w:rsidR="00E15FE7">
        <w:rPr>
          <w:rFonts w:ascii="Calibri" w:eastAsia="Calibri" w:hAnsi="Calibri" w:cs="Calibri"/>
          <w:i/>
          <w:iCs/>
          <w:lang w:eastAsia="cs-CZ"/>
        </w:rPr>
        <w:t>d</w:t>
      </w:r>
      <w:r>
        <w:rPr>
          <w:rFonts w:ascii="Calibri" w:eastAsia="Calibri" w:hAnsi="Calibri" w:cs="Calibri"/>
          <w:i/>
          <w:iCs/>
          <w:lang w:eastAsia="cs-CZ"/>
        </w:rPr>
        <w:t>iel</w:t>
      </w:r>
      <w:r w:rsidR="00E15FE7">
        <w:rPr>
          <w:rFonts w:ascii="Calibri" w:eastAsia="Calibri" w:hAnsi="Calibri" w:cs="Calibri"/>
          <w:i/>
          <w:iCs/>
          <w:lang w:eastAsia="cs-CZ"/>
        </w:rPr>
        <w:t>o</w:t>
      </w:r>
      <w:r>
        <w:rPr>
          <w:rFonts w:ascii="Calibri" w:eastAsia="Calibri" w:hAnsi="Calibri" w:cs="Calibri"/>
          <w:i/>
          <w:iCs/>
          <w:lang w:eastAsia="cs-CZ"/>
        </w:rPr>
        <w:t xml:space="preserve">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E04669">
        <w:rPr>
          <w:rFonts w:ascii="Calibri" w:eastAsia="Calibri" w:hAnsi="Calibri" w:cs="Calibri"/>
          <w:i/>
          <w:iCs/>
          <w:lang w:eastAsia="cs-CZ"/>
        </w:rPr>
        <w:t>za d</w:t>
      </w:r>
      <w:r>
        <w:rPr>
          <w:rFonts w:ascii="Calibri" w:eastAsia="Calibri" w:hAnsi="Calibri" w:cs="Calibri"/>
          <w:i/>
          <w:iCs/>
          <w:lang w:eastAsia="cs-CZ"/>
        </w:rPr>
        <w:t>iel</w:t>
      </w:r>
      <w:r w:rsidR="00E04669">
        <w:rPr>
          <w:rFonts w:ascii="Calibri" w:eastAsia="Calibri" w:hAnsi="Calibri" w:cs="Calibri"/>
          <w:i/>
          <w:iCs/>
          <w:lang w:eastAsia="cs-CZ"/>
        </w:rPr>
        <w:t>o</w:t>
      </w:r>
      <w:r>
        <w:rPr>
          <w:rFonts w:ascii="Calibri" w:eastAsia="Calibri" w:hAnsi="Calibri" w:cs="Calibri"/>
          <w:i/>
          <w:iCs/>
          <w:lang w:eastAsia="cs-CZ"/>
        </w:rPr>
        <w:t xml:space="preserve"> bez DPH.</w:t>
      </w:r>
    </w:p>
    <w:bookmarkEnd w:id="24"/>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7777777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19117AB4"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adresy</w:t>
      </w:r>
      <w:r w:rsidR="00703C39">
        <w:rPr>
          <w:rFonts w:asciiTheme="minorHAnsi" w:hAnsiTheme="minorHAnsi"/>
        </w:rPr>
        <w:t xml:space="preserve"> elektronickej pošty</w:t>
      </w:r>
      <w:r>
        <w:rPr>
          <w:rFonts w:asciiTheme="minorHAnsi" w:hAnsiTheme="minorHAnsi"/>
        </w:rPr>
        <w:t xml:space="preserve">: </w:t>
      </w:r>
      <w:hyperlink r:id="rId21" w:history="1">
        <w:r w:rsidR="005B4CCF" w:rsidRPr="00DE4681">
          <w:rPr>
            <w:rStyle w:val="Hypertextovprepojenie"/>
            <w:rFonts w:asciiTheme="minorHAnsi" w:hAnsiTheme="minorHAnsi"/>
          </w:rPr>
          <w:t>podatelna@bbsk.sk</w:t>
        </w:r>
      </w:hyperlink>
      <w:r w:rsidR="00441056" w:rsidRPr="00441056">
        <w:rPr>
          <w:rFonts w:asciiTheme="minorHAnsi" w:hAnsiTheme="minorHAnsi"/>
        </w:rPr>
        <w:t>,</w:t>
      </w:r>
      <w:r w:rsidR="005B4CCF">
        <w:rPr>
          <w:rFonts w:asciiTheme="minorHAnsi" w:hAnsiTheme="minorHAnsi"/>
        </w:rPr>
        <w:t xml:space="preserve"> </w:t>
      </w:r>
      <w:hyperlink r:id="rId22" w:history="1">
        <w:r w:rsidR="005B4CCF" w:rsidRPr="00DE4681">
          <w:rPr>
            <w:rStyle w:val="Hypertextovprepojenie"/>
            <w:rFonts w:asciiTheme="minorHAnsi" w:hAnsiTheme="minorHAnsi"/>
          </w:rPr>
          <w:t>martin.danis@bbsk.sk</w:t>
        </w:r>
      </w:hyperlink>
      <w:r w:rsidR="00441056" w:rsidRPr="00441056">
        <w:rPr>
          <w:rFonts w:asciiTheme="minorHAnsi" w:hAnsiTheme="minorHAnsi"/>
        </w:rPr>
        <w:t>,</w:t>
      </w:r>
      <w:r w:rsidR="005B4CCF">
        <w:rPr>
          <w:rFonts w:asciiTheme="minorHAnsi" w:hAnsiTheme="minorHAnsi"/>
        </w:rPr>
        <w:t xml:space="preserve"> </w:t>
      </w:r>
      <w:hyperlink r:id="rId23" w:history="1">
        <w:r w:rsidR="005B4CCF" w:rsidRPr="00DE4681">
          <w:rPr>
            <w:rStyle w:val="Hypertextovprepojenie"/>
            <w:rFonts w:asciiTheme="minorHAnsi" w:hAnsiTheme="minorHAnsi"/>
          </w:rPr>
          <w:t>matus.kutlak@bbsk.sk</w:t>
        </w:r>
      </w:hyperlink>
      <w:r w:rsidR="00441056" w:rsidRPr="00441056">
        <w:rPr>
          <w:rFonts w:asciiTheme="minorHAnsi" w:hAnsiTheme="minorHAnsi"/>
        </w:rPr>
        <w:t>,</w:t>
      </w:r>
      <w:r w:rsidR="005B4CCF">
        <w:rPr>
          <w:rFonts w:asciiTheme="minorHAnsi" w:hAnsiTheme="minorHAnsi"/>
        </w:rPr>
        <w:t xml:space="preserve"> </w:t>
      </w:r>
      <w:hyperlink r:id="rId24" w:history="1">
        <w:r w:rsidR="005B4CCF" w:rsidRPr="00DE4681">
          <w:rPr>
            <w:rStyle w:val="Hypertextovprepojenie"/>
            <w:rFonts w:asciiTheme="minorHAnsi" w:hAnsiTheme="minorHAnsi"/>
          </w:rPr>
          <w:t>sostorn.riaditel@gmail.com</w:t>
        </w:r>
      </w:hyperlink>
      <w:r w:rsidR="00441056" w:rsidRPr="00441056">
        <w:rPr>
          <w:rFonts w:asciiTheme="minorHAnsi" w:hAnsiTheme="minorHAnsi"/>
        </w:rPr>
        <w:t>,</w:t>
      </w:r>
      <w:r w:rsidR="005B4CCF">
        <w:rPr>
          <w:rFonts w:asciiTheme="minorHAnsi" w:hAnsiTheme="minorHAnsi"/>
        </w:rPr>
        <w:t xml:space="preserve"> </w:t>
      </w:r>
      <w:hyperlink r:id="rId25" w:history="1">
        <w:r w:rsidR="005B4CCF" w:rsidRPr="00DE4681">
          <w:rPr>
            <w:rStyle w:val="Hypertextovprepojenie"/>
            <w:rFonts w:asciiTheme="minorHAnsi" w:hAnsiTheme="minorHAnsi"/>
          </w:rPr>
          <w:t>bronislava.celuchova@bbsk.sk</w:t>
        </w:r>
      </w:hyperlink>
      <w:r>
        <w:rPr>
          <w:rFonts w:asciiTheme="minorHAnsi" w:hAnsiTheme="minorHAnsi"/>
        </w:rPr>
        <w:t>.</w:t>
      </w:r>
      <w:r w:rsidR="005B4CCF">
        <w:rPr>
          <w:rFonts w:asciiTheme="minorHAnsi" w:hAnsiTheme="minorHAnsi"/>
        </w:rPr>
        <w:t xml:space="preserve"> </w:t>
      </w:r>
      <w:r>
        <w:rPr>
          <w:rFonts w:asciiTheme="minorHAnsi" w:hAnsiTheme="minorHAnsi"/>
        </w:rPr>
        <w:t xml:space="preserve">V prípade zaslania písomnosti e-mailom alebo faxom je zhotoviteľ povinný písomnosti doručiť na adresu sídla objednávateľa do troch pracovných dní aj poštou alebo prostredníctvom kuriéra. </w:t>
      </w:r>
    </w:p>
    <w:p w14:paraId="63C14335" w14:textId="63A42888"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703C39">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327968">
        <w:rPr>
          <w:rFonts w:asciiTheme="minorHAnsi" w:hAnsiTheme="minorHAnsi"/>
        </w:rPr>
        <w:t>Z</w:t>
      </w:r>
      <w:r>
        <w:rPr>
          <w:rFonts w:asciiTheme="minorHAnsi" w:hAnsiTheme="minorHAnsi"/>
        </w:rPr>
        <w:t xml:space="preserve">mluvnej strane aj v prípade, ak bude doporučená zásielka vrátená </w:t>
      </w:r>
      <w:r w:rsidR="00327968">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0168B2">
        <w:rPr>
          <w:rFonts w:asciiTheme="minorHAnsi" w:hAnsiTheme="minorHAnsi"/>
        </w:rPr>
        <w:t>Z</w:t>
      </w:r>
      <w:r w:rsidR="000168B2" w:rsidRPr="001B4FBE">
        <w:rPr>
          <w:rFonts w:asciiTheme="minorHAnsi" w:hAnsiTheme="minorHAnsi"/>
        </w:rPr>
        <w:t>mluvnej strane, kto</w:t>
      </w:r>
      <w:r w:rsidR="000168B2">
        <w:rPr>
          <w:rFonts w:asciiTheme="minorHAnsi" w:hAnsiTheme="minorHAnsi"/>
        </w:rPr>
        <w:t>rá ju odoslala, ako nedoručiteľná.</w:t>
      </w:r>
      <w:r w:rsidR="000168B2" w:rsidRPr="00285F75">
        <w:rPr>
          <w:rFonts w:asciiTheme="minorHAnsi" w:hAnsiTheme="minorHAnsi"/>
        </w:rPr>
        <w:t xml:space="preserve"> </w:t>
      </w:r>
      <w:r w:rsidR="000168B2" w:rsidRPr="00DB0CC8">
        <w:rPr>
          <w:rFonts w:asciiTheme="minorHAnsi" w:hAnsiTheme="minorHAnsi"/>
        </w:rPr>
        <w:t xml:space="preserve">V prípade doručovania elektronickou formou sa </w:t>
      </w:r>
      <w:r w:rsidR="000168B2">
        <w:rPr>
          <w:rFonts w:asciiTheme="minorHAnsi" w:hAnsiTheme="minorHAnsi"/>
        </w:rPr>
        <w:t>právny úkon resp. iná k</w:t>
      </w:r>
      <w:r w:rsidR="000168B2" w:rsidRPr="00DB0CC8">
        <w:rPr>
          <w:rFonts w:asciiTheme="minorHAnsi" w:hAnsiTheme="minorHAnsi"/>
        </w:rPr>
        <w:t xml:space="preserve">orešpondencia považuje za doručenú dňom doručenia potvrdenia o doručení zásielky, najneskôr však uplynutím druhého dňa odo dňa zaslania na adresu elektronickej pošty príslušnej Zmluvnej strany, ktorá je adresátom takejto </w:t>
      </w:r>
      <w:r w:rsidR="000168B2">
        <w:rPr>
          <w:rFonts w:asciiTheme="minorHAnsi" w:hAnsiTheme="minorHAnsi"/>
        </w:rPr>
        <w:t>písomnosti</w:t>
      </w:r>
      <w:r w:rsidR="000168B2" w:rsidRPr="00DB0CC8">
        <w:rPr>
          <w:rFonts w:asciiTheme="minorHAnsi" w:hAnsiTheme="minorHAnsi"/>
        </w:rPr>
        <w:t xml:space="preserve">. Na tento účel sú si Zmluvné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w:t>
      </w:r>
      <w:r w:rsidR="000168B2">
        <w:rPr>
          <w:rFonts w:asciiTheme="minorHAnsi" w:hAnsiTheme="minorHAnsi"/>
        </w:rPr>
        <w:t>sa</w:t>
      </w:r>
      <w:r w:rsidR="000168B2" w:rsidRPr="00DB0CC8">
        <w:rPr>
          <w:rFonts w:asciiTheme="minorHAnsi" w:hAnsiTheme="minorHAnsi"/>
        </w:rPr>
        <w:t xml:space="preserve"> </w:t>
      </w:r>
      <w:r w:rsidR="000168B2">
        <w:rPr>
          <w:rFonts w:asciiTheme="minorHAnsi" w:hAnsiTheme="minorHAnsi"/>
        </w:rPr>
        <w:t xml:space="preserve">následne </w:t>
      </w:r>
      <w:r w:rsidR="000168B2" w:rsidRPr="00DB0CC8">
        <w:rPr>
          <w:rFonts w:asciiTheme="minorHAnsi" w:hAnsiTheme="minorHAnsi"/>
        </w:rPr>
        <w:t>uplatní postup</w:t>
      </w:r>
      <w:r w:rsidR="000168B2">
        <w:rPr>
          <w:rFonts w:asciiTheme="minorHAnsi" w:hAnsiTheme="minorHAnsi"/>
        </w:rPr>
        <w:t xml:space="preserve"> dohodnutý pre listinné doručovanie podľa prvej a druhej vety tohto odseku tohto článku Zmluvy</w:t>
      </w:r>
      <w:r w:rsidR="000168B2" w:rsidRPr="00DB0CC8">
        <w:rPr>
          <w:rFonts w:asciiTheme="minorHAnsi" w:hAnsiTheme="minorHAnsi"/>
        </w:rPr>
        <w:t>.</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lastRenderedPageBreak/>
        <w:t xml:space="preserve">Všetky ústne pokyny alebo ústne nariadenia sa musia potvrdiť v písomnej forme v lehote troch pracovných dní. </w:t>
      </w:r>
    </w:p>
    <w:p w14:paraId="219B7CDE" w14:textId="653E6430"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55600">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31D1B8DD"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je oprávnený použiť skutočnosť, že dodal </w:t>
      </w:r>
      <w:r w:rsidR="00955600">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005FAA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Zhotoviteľ sa zaväzuje byť riadne zapísaný v registri partnerov verejného sektora po celú dobu trvania tejto Zmluvy, ak mu taká povinnosť vyplýva zo </w:t>
      </w:r>
      <w:r w:rsidR="005C6489">
        <w:rPr>
          <w:rFonts w:asciiTheme="minorHAnsi" w:hAnsiTheme="minorHAnsi" w:cs="Calibri"/>
          <w:lang w:eastAsia="cs-CZ"/>
        </w:rPr>
        <w:t>Z</w:t>
      </w:r>
      <w:r w:rsidR="005C6489" w:rsidRPr="001B4FBE">
        <w:rPr>
          <w:rFonts w:asciiTheme="minorHAnsi" w:hAnsiTheme="minorHAnsi" w:cs="Calibri"/>
          <w:lang w:eastAsia="cs-CZ"/>
        </w:rPr>
        <w:t xml:space="preserve">ákona </w:t>
      </w:r>
      <w:r w:rsidR="005C6489">
        <w:rPr>
          <w:rFonts w:asciiTheme="minorHAnsi" w:hAnsiTheme="minorHAnsi" w:cs="Calibri"/>
          <w:lang w:eastAsia="cs-CZ"/>
        </w:rPr>
        <w:t>o RPVS alebo iného právneho predpisu</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5C6489">
        <w:rPr>
          <w:rFonts w:asciiTheme="minorHAnsi" w:hAnsiTheme="minorHAnsi" w:cs="Calibri"/>
          <w:lang w:eastAsia="cs-CZ"/>
        </w:rPr>
        <w:t> </w:t>
      </w:r>
      <w:r>
        <w:rPr>
          <w:rFonts w:asciiTheme="minorHAnsi" w:hAnsiTheme="minorHAnsi" w:cs="Calibri"/>
          <w:lang w:eastAsia="cs-CZ"/>
        </w:rPr>
        <w:t>RPVS</w:t>
      </w:r>
      <w:r w:rsidR="005C6489">
        <w:rPr>
          <w:rFonts w:asciiTheme="minorHAnsi" w:hAnsiTheme="minorHAnsi" w:cs="Calibri"/>
          <w:lang w:eastAsia="cs-CZ"/>
        </w:rPr>
        <w:t xml:space="preserve"> alebo iného právneho predpisu</w:t>
      </w:r>
      <w:r>
        <w:rPr>
          <w:rFonts w:asciiTheme="minorHAnsi" w:hAnsiTheme="minorHAnsi" w:cs="Calibri"/>
          <w:lang w:eastAsia="cs-CZ"/>
        </w:rPr>
        <w:t>. Zhotoviteľ je povinný na požiadanie objednávateľa predložiť všetky zmluvy so svojimi subdodávateľmi.</w:t>
      </w:r>
    </w:p>
    <w:p w14:paraId="38D5B90A" w14:textId="3CD7E734" w:rsidR="001E66FD" w:rsidRPr="00357EB4" w:rsidRDefault="001E66FD" w:rsidP="00357EB4">
      <w:pPr>
        <w:pStyle w:val="Odsekzoznamu"/>
        <w:widowControl w:val="0"/>
        <w:numPr>
          <w:ilvl w:val="0"/>
          <w:numId w:val="27"/>
        </w:numPr>
        <w:tabs>
          <w:tab w:val="left" w:pos="0"/>
          <w:tab w:val="left" w:pos="426"/>
          <w:tab w:val="left" w:pos="7088"/>
        </w:tabs>
        <w:spacing w:before="240" w:after="100" w:afterAutospacing="1"/>
        <w:ind w:left="0" w:firstLine="0"/>
        <w:jc w:val="both"/>
        <w:rPr>
          <w:rFonts w:cs="Calibri"/>
          <w:b/>
          <w:lang w:eastAsia="cs-CZ"/>
        </w:rPr>
      </w:pPr>
      <w:r>
        <w:rPr>
          <w:rFonts w:asciiTheme="minorHAnsi" w:hAnsiTheme="minorHAnsi" w:cstheme="minorHAnsi"/>
          <w:lang w:eastAsia="cs-CZ"/>
        </w:rPr>
        <w:t xml:space="preserve">Každá zo </w:t>
      </w:r>
      <w:r w:rsidR="000A2407">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0A2407">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0A2407">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Pr="00B469DC" w:rsidRDefault="001E66FD" w:rsidP="001E66FD">
      <w:pPr>
        <w:spacing w:after="0"/>
        <w:jc w:val="center"/>
        <w:rPr>
          <w:rFonts w:cs="Calibri"/>
          <w:b/>
          <w:lang w:eastAsia="cs-CZ"/>
        </w:rPr>
      </w:pPr>
      <w:r w:rsidRPr="00B469DC">
        <w:rPr>
          <w:rFonts w:cs="Calibri"/>
          <w:b/>
          <w:lang w:eastAsia="cs-CZ"/>
        </w:rPr>
        <w:t>Záverečné ustanovenia</w:t>
      </w:r>
    </w:p>
    <w:p w14:paraId="5143F883" w14:textId="77777777" w:rsidR="00EF59DD" w:rsidRPr="00747299" w:rsidRDefault="00EF59DD" w:rsidP="00EF59DD">
      <w:pPr>
        <w:pStyle w:val="Odsekzoznamu"/>
        <w:numPr>
          <w:ilvl w:val="0"/>
          <w:numId w:val="31"/>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37A18F29" w14:textId="77777777" w:rsidR="00EF59DD" w:rsidRPr="00EC3CD5" w:rsidRDefault="00EF59DD" w:rsidP="00EF59DD">
      <w:pPr>
        <w:pStyle w:val="Odsekzoznamu"/>
        <w:numPr>
          <w:ilvl w:val="0"/>
          <w:numId w:val="49"/>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4BFDDC01" w14:textId="31BF33B1" w:rsidR="00EF59DD" w:rsidRDefault="00EF59DD" w:rsidP="00EF59DD">
      <w:pPr>
        <w:pStyle w:val="Odsekzoznamu"/>
        <w:numPr>
          <w:ilvl w:val="0"/>
          <w:numId w:val="49"/>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Pr>
          <w:rFonts w:asciiTheme="minorHAnsi" w:hAnsiTheme="minorHAnsi" w:cstheme="minorHAnsi"/>
          <w:lang w:eastAsia="cs-CZ"/>
        </w:rPr>
        <w:t>z</w:t>
      </w:r>
      <w:r w:rsidRPr="008E68B4">
        <w:rPr>
          <w:rFonts w:asciiTheme="minorHAnsi" w:hAnsiTheme="minorHAnsi" w:cstheme="minorHAnsi"/>
          <w:lang w:eastAsia="cs-CZ"/>
        </w:rPr>
        <w:t>mluvy o </w:t>
      </w:r>
      <w:r w:rsidR="004B7EC9">
        <w:rPr>
          <w:rFonts w:asciiTheme="minorHAnsi" w:hAnsiTheme="minorHAnsi" w:cstheme="minorHAnsi"/>
          <w:lang w:eastAsia="cs-CZ"/>
        </w:rPr>
        <w:t>NFP</w:t>
      </w:r>
      <w:r w:rsidRPr="00747299">
        <w:rPr>
          <w:rFonts w:asciiTheme="minorHAnsi" w:hAnsiTheme="minorHAnsi" w:cstheme="minorHAnsi"/>
          <w:lang w:eastAsia="cs-CZ"/>
        </w:rPr>
        <w:t>.</w:t>
      </w:r>
    </w:p>
    <w:p w14:paraId="581E31F1" w14:textId="77777777" w:rsidR="00232241" w:rsidRPr="0087734D" w:rsidRDefault="00232241" w:rsidP="0087734D">
      <w:pPr>
        <w:pStyle w:val="Default"/>
        <w:tabs>
          <w:tab w:val="left" w:pos="426"/>
        </w:tabs>
        <w:jc w:val="both"/>
        <w:rPr>
          <w:rFonts w:asciiTheme="minorHAnsi" w:hAnsiTheme="minorHAnsi" w:cstheme="minorHAnsi"/>
          <w:lang w:eastAsia="cs-CZ"/>
        </w:rPr>
      </w:pPr>
    </w:p>
    <w:p w14:paraId="23EE00B3" w14:textId="65503F0D" w:rsidR="001E66FD" w:rsidRDefault="001E66FD" w:rsidP="00AA3D7A">
      <w:pPr>
        <w:pStyle w:val="Odsekzoznamu"/>
        <w:numPr>
          <w:ilvl w:val="0"/>
          <w:numId w:val="31"/>
        </w:numPr>
        <w:tabs>
          <w:tab w:val="left" w:pos="284"/>
        </w:tabs>
        <w:ind w:left="0" w:firstLine="0"/>
        <w:jc w:val="both"/>
        <w:rPr>
          <w:rFonts w:asciiTheme="minorHAnsi" w:hAnsiTheme="minorHAnsi" w:cstheme="minorHAnsi"/>
        </w:rPr>
      </w:pPr>
      <w:r w:rsidRPr="007B0474">
        <w:rPr>
          <w:rFonts w:asciiTheme="minorHAnsi" w:hAnsiTheme="minorHAnsi" w:cstheme="minorHAnsi"/>
        </w:rPr>
        <w:t xml:space="preserve">Túto Zmluvu možno meniť a dopĺňať len očíslovanými písomnými dodatkami podpísanými </w:t>
      </w:r>
      <w:r w:rsidR="003E62D3">
        <w:rPr>
          <w:rFonts w:asciiTheme="minorHAnsi" w:hAnsiTheme="minorHAnsi" w:cstheme="minorHAnsi"/>
        </w:rPr>
        <w:t>Z</w:t>
      </w:r>
      <w:r w:rsidRPr="007B0474">
        <w:rPr>
          <w:rFonts w:asciiTheme="minorHAnsi" w:hAnsiTheme="minorHAnsi" w:cstheme="minorHAnsi"/>
        </w:rPr>
        <w:t xml:space="preserve">mluvnými stranami. Zmluvné strany sa dohodli, že akákoľvek zmena údajov </w:t>
      </w:r>
      <w:r w:rsidR="003E62D3">
        <w:rPr>
          <w:rFonts w:asciiTheme="minorHAnsi" w:hAnsiTheme="minorHAnsi" w:cstheme="minorHAnsi"/>
        </w:rPr>
        <w:t>Z</w:t>
      </w:r>
      <w:r w:rsidRPr="007B0474">
        <w:rPr>
          <w:rFonts w:asciiTheme="minorHAnsi" w:hAnsiTheme="minorHAnsi" w:cstheme="minorHAnsi"/>
        </w:rPr>
        <w:t xml:space="preserve">mluvných strán uvedených v záhlaví Zmluvy, ak jej dôsledkom nie je zmena v osobe </w:t>
      </w:r>
      <w:r w:rsidR="003E62D3">
        <w:rPr>
          <w:rFonts w:asciiTheme="minorHAnsi" w:hAnsiTheme="minorHAnsi" w:cstheme="minorHAnsi"/>
        </w:rPr>
        <w:t>Z</w:t>
      </w:r>
      <w:r w:rsidRPr="007B0474">
        <w:rPr>
          <w:rFonts w:asciiTheme="minorHAnsi" w:hAnsiTheme="minorHAnsi" w:cstheme="minorHAnsi"/>
        </w:rPr>
        <w:t xml:space="preserve">mluvnej strany, ako aj akákoľvek zmena kdekoľvek v tejto Zmluve uvedených osôb oprávnených rokovať za ktorúkoľvek zo </w:t>
      </w:r>
      <w:r w:rsidR="003E62D3">
        <w:rPr>
          <w:rFonts w:asciiTheme="minorHAnsi" w:hAnsiTheme="minorHAnsi" w:cstheme="minorHAnsi"/>
        </w:rPr>
        <w:t>Z</w:t>
      </w:r>
      <w:r w:rsidRPr="007B0474">
        <w:rPr>
          <w:rFonts w:asciiTheme="minorHAnsi" w:hAnsiTheme="minorHAnsi" w:cstheme="minorHAnsi"/>
        </w:rPr>
        <w:t xml:space="preserve">mluvných strán, alebo adresa elektronickej pošty ktorejkoľvek zo </w:t>
      </w:r>
      <w:r w:rsidR="003E62D3">
        <w:rPr>
          <w:rFonts w:asciiTheme="minorHAnsi" w:hAnsiTheme="minorHAnsi" w:cstheme="minorHAnsi"/>
        </w:rPr>
        <w:t>Z</w:t>
      </w:r>
      <w:r w:rsidRPr="007B0474">
        <w:rPr>
          <w:rFonts w:asciiTheme="minorHAnsi" w:hAnsiTheme="minorHAnsi" w:cstheme="minorHAnsi"/>
        </w:rPr>
        <w:t xml:space="preserve">mluvných strán uvedená kdekoľvek v tejto Zmluve, nepodlieha povinnosti uzatvoriť dodatok; takáto zmena sa stane účinnou v deň, v ktorom bolo oznámenie o takejto zmene doručené druhej </w:t>
      </w:r>
      <w:r w:rsidR="003E62D3">
        <w:rPr>
          <w:rFonts w:asciiTheme="minorHAnsi" w:hAnsiTheme="minorHAnsi" w:cstheme="minorHAnsi"/>
        </w:rPr>
        <w:t>Z</w:t>
      </w:r>
      <w:r w:rsidRPr="007B0474">
        <w:rPr>
          <w:rFonts w:asciiTheme="minorHAnsi" w:hAnsiTheme="minorHAnsi" w:cstheme="minorHAnsi"/>
        </w:rPr>
        <w:t xml:space="preserve">mluvnej strane. </w:t>
      </w:r>
    </w:p>
    <w:p w14:paraId="120BD946" w14:textId="77777777" w:rsidR="00534ABD" w:rsidRPr="007B0474" w:rsidRDefault="00534ABD" w:rsidP="007B0474">
      <w:pPr>
        <w:pStyle w:val="Odsekzoznamu"/>
        <w:ind w:left="720"/>
        <w:jc w:val="both"/>
        <w:rPr>
          <w:rFonts w:asciiTheme="minorHAnsi" w:hAnsiTheme="minorHAnsi" w:cstheme="minorHAnsi"/>
        </w:rPr>
      </w:pPr>
    </w:p>
    <w:p w14:paraId="7C9DA376" w14:textId="5C1E258F" w:rsidR="001E66FD" w:rsidRPr="003A40EB" w:rsidRDefault="001E66FD" w:rsidP="003A40EB">
      <w:pPr>
        <w:pStyle w:val="Odsekzoznamu"/>
        <w:numPr>
          <w:ilvl w:val="0"/>
          <w:numId w:val="35"/>
        </w:numPr>
        <w:tabs>
          <w:tab w:val="left" w:pos="284"/>
        </w:tabs>
        <w:spacing w:after="240"/>
        <w:ind w:left="0" w:firstLine="0"/>
        <w:jc w:val="both"/>
        <w:rPr>
          <w:rFonts w:asciiTheme="minorHAnsi" w:hAnsiTheme="minorHAnsi" w:cstheme="minorHAns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r w:rsidR="003A40EB">
        <w:rPr>
          <w:rFonts w:asciiTheme="minorHAnsi" w:hAnsiTheme="minorHAnsi" w:cs="Calibri"/>
          <w:lang w:eastAsia="cs-CZ"/>
        </w:rPr>
        <w:t xml:space="preserve"> </w:t>
      </w:r>
      <w:r w:rsidR="003A40EB" w:rsidRPr="009D1FFF">
        <w:rPr>
          <w:rFonts w:asciiTheme="minorHAnsi" w:hAnsiTheme="minorHAnsi" w:cstheme="minorHAnsi"/>
        </w:rPr>
        <w:t xml:space="preserve">Uvedený počet listinných rovnopisov a ich rozdelenie sa rovnako vzťahuje aj na uzavretie každého dodatku k </w:t>
      </w:r>
      <w:r w:rsidR="003A40EB" w:rsidRPr="009D1FFF">
        <w:rPr>
          <w:rFonts w:asciiTheme="minorHAnsi" w:hAnsiTheme="minorHAnsi" w:cstheme="minorHAnsi"/>
          <w:bCs/>
        </w:rPr>
        <w:t>Zmluve</w:t>
      </w:r>
      <w:r w:rsidR="003A40EB" w:rsidRPr="009D1FFF">
        <w:rPr>
          <w:rFonts w:asciiTheme="minorHAnsi" w:hAnsiTheme="minorHAnsi" w:cstheme="minorHAnsi"/>
        </w:rPr>
        <w:t xml:space="preserve">. Dohoda </w:t>
      </w:r>
      <w:r w:rsidR="003A40EB" w:rsidRPr="009D1FFF">
        <w:rPr>
          <w:rFonts w:asciiTheme="minorHAnsi" w:hAnsiTheme="minorHAnsi" w:cstheme="minorHAnsi"/>
          <w:bCs/>
        </w:rPr>
        <w:t>Zmluvných strán o počte rovnopisov sa neuplatní v prípade, ak k uzavretiu Zmluvy</w:t>
      </w:r>
      <w:r w:rsidR="003A40EB" w:rsidRPr="009D1FFF">
        <w:rPr>
          <w:rFonts w:asciiTheme="minorHAnsi" w:hAnsiTheme="minorHAnsi" w:cstheme="minorHAnsi"/>
        </w:rPr>
        <w:t xml:space="preserve"> (resp. dodatku k nej) dochádza elektronicky prostredníctvom kvalifikovaných elektronických podpisov osôb oprávnených konať za Zmluvné strany.</w:t>
      </w:r>
    </w:p>
    <w:p w14:paraId="4694D28D" w14:textId="1871C83C"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w:t>
      </w:r>
      <w:r w:rsidR="00BC4AB4">
        <w:rPr>
          <w:rFonts w:asciiTheme="minorHAnsi" w:hAnsiTheme="minorHAnsi" w:cs="Calibri"/>
          <w:lang w:eastAsia="cs-CZ"/>
        </w:rPr>
        <w:t xml:space="preserve"> sa</w:t>
      </w:r>
      <w:r>
        <w:rPr>
          <w:rFonts w:asciiTheme="minorHAnsi" w:hAnsiTheme="minorHAnsi" w:cs="Calibri"/>
          <w:lang w:eastAsia="cs-CZ"/>
        </w:rPr>
        <w:t xml:space="preserve"> bez omeškania vzájomne informovať o všetkých okolnostiach, ktoré by bránili riadnemu splneniu </w:t>
      </w:r>
      <w:r w:rsidR="00A717AE">
        <w:rPr>
          <w:rFonts w:asciiTheme="minorHAnsi" w:hAnsiTheme="minorHAnsi" w:cs="Calibri"/>
          <w:lang w:eastAsia="cs-CZ"/>
        </w:rPr>
        <w:t>p</w:t>
      </w:r>
      <w:r>
        <w:rPr>
          <w:rFonts w:asciiTheme="minorHAnsi" w:hAnsiTheme="minorHAnsi" w:cs="Calibri"/>
          <w:lang w:eastAsia="cs-CZ"/>
        </w:rPr>
        <w:t>redmetu Zmluvy.</w:t>
      </w:r>
    </w:p>
    <w:p w14:paraId="565E4403" w14:textId="0113C51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lastRenderedPageBreak/>
        <w:t xml:space="preserve">Pri riešení otázok výslovne neupravených touto Zmluvou sa </w:t>
      </w:r>
      <w:r w:rsidR="00A717AE">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4D824D57" w:rsidR="001E66FD" w:rsidRDefault="001E66FD" w:rsidP="007B0474">
      <w:pPr>
        <w:pStyle w:val="Odsekzoznamu"/>
        <w:numPr>
          <w:ilvl w:val="0"/>
          <w:numId w:val="35"/>
        </w:numPr>
        <w:tabs>
          <w:tab w:val="left" w:pos="284"/>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A43011">
        <w:rPr>
          <w:rFonts w:asciiTheme="minorHAnsi" w:hAnsiTheme="minorHAnsi" w:cs="Calibri"/>
          <w:lang w:eastAsia="cs-CZ"/>
        </w:rPr>
        <w:t>p</w:t>
      </w:r>
      <w:r>
        <w:rPr>
          <w:rFonts w:asciiTheme="minorHAnsi" w:hAnsiTheme="minorHAnsi" w:cs="Calibri"/>
          <w:lang w:eastAsia="cs-CZ"/>
        </w:rPr>
        <w:t>redmet Zmluvy realizovať (subdodávateľov).</w:t>
      </w:r>
    </w:p>
    <w:p w14:paraId="07AA5F41" w14:textId="2ACA055E" w:rsidR="00C647E2" w:rsidRDefault="00C647E2" w:rsidP="00393D48">
      <w:pPr>
        <w:pStyle w:val="Odsekzoznamu"/>
        <w:numPr>
          <w:ilvl w:val="0"/>
          <w:numId w:val="35"/>
        </w:numPr>
        <w:tabs>
          <w:tab w:val="left" w:pos="284"/>
        </w:tabs>
        <w:ind w:left="0" w:firstLine="0"/>
        <w:contextualSpacing/>
        <w:jc w:val="both"/>
        <w:rPr>
          <w:rFonts w:asciiTheme="minorHAnsi" w:hAnsiTheme="minorHAnsi" w:cstheme="minorHAnsi"/>
          <w:lang w:eastAsia="cs-CZ"/>
        </w:rPr>
      </w:pPr>
      <w:r w:rsidRPr="00A55816">
        <w:rPr>
          <w:rFonts w:asciiTheme="minorHAnsi" w:hAnsiTheme="minorHAnsi" w:cstheme="minorHAnsi"/>
          <w:lang w:eastAsia="cs-CZ"/>
        </w:rPr>
        <w:t xml:space="preserve">Zhotoviteľ berie na vedomie, že plnenie tejto Zmluvy je financované aj formou NFP v súlade so zákonom č. </w:t>
      </w:r>
      <w:r w:rsidR="004A57E3">
        <w:rPr>
          <w:rFonts w:asciiTheme="minorHAnsi" w:hAnsiTheme="minorHAnsi" w:cstheme="minorHAnsi"/>
          <w:lang w:eastAsia="cs-CZ"/>
        </w:rPr>
        <w:t>121</w:t>
      </w:r>
      <w:r w:rsidRPr="00A55816">
        <w:rPr>
          <w:rFonts w:asciiTheme="minorHAnsi" w:hAnsiTheme="minorHAnsi" w:cstheme="minorHAnsi"/>
          <w:lang w:eastAsia="cs-CZ"/>
        </w:rPr>
        <w:t>/20</w:t>
      </w:r>
      <w:r w:rsidR="00B87EFF">
        <w:rPr>
          <w:rFonts w:asciiTheme="minorHAnsi" w:hAnsiTheme="minorHAnsi" w:cstheme="minorHAnsi"/>
          <w:lang w:eastAsia="cs-CZ"/>
        </w:rPr>
        <w:t>22</w:t>
      </w:r>
      <w:r w:rsidRPr="00A55816">
        <w:rPr>
          <w:rFonts w:asciiTheme="minorHAnsi" w:hAnsiTheme="minorHAnsi" w:cstheme="minorHAnsi"/>
          <w:lang w:eastAsia="cs-CZ"/>
        </w:rPr>
        <w:t xml:space="preserve"> Z. z. </w:t>
      </w:r>
      <w:r w:rsidR="008C7EF6" w:rsidRPr="008C7EF6">
        <w:rPr>
          <w:rFonts w:asciiTheme="minorHAnsi" w:hAnsiTheme="minorHAnsi" w:cstheme="minorHAnsi"/>
          <w:lang w:eastAsia="cs-CZ"/>
        </w:rPr>
        <w:t>o príspevkoch z fondov Európskej únie a o zmene a doplnení niektorých zákonov</w:t>
      </w:r>
      <w:r w:rsidR="008C7EF6">
        <w:rPr>
          <w:rFonts w:asciiTheme="minorHAnsi" w:hAnsiTheme="minorHAnsi" w:cstheme="minorHAnsi"/>
          <w:lang w:eastAsia="cs-CZ"/>
        </w:rPr>
        <w:t xml:space="preserve"> v znení neskorších predpisov</w:t>
      </w:r>
      <w:r w:rsidRPr="00A55816">
        <w:rPr>
          <w:rFonts w:asciiTheme="minorHAnsi" w:hAnsiTheme="minorHAnsi" w:cstheme="minorHAnsi"/>
          <w:lang w:eastAsia="cs-CZ"/>
        </w:rPr>
        <w:t>. Zhotoviteľ sa preto z uvedených dôvodov zaväzuje strpieť výkon kontroly/auditu/overovania oprávnenými osobami poverenými výkonom kontroly/auditu/overovania súvisiaceho s predmetom tejto Zmluvy a poskytnúť im všetku potrebnú súčinnosť, a to po dobu vyplývajúcu z aplikovateľných predpisov. Oprávnené osoby na výkon kontroly/auditu/overovania sú najmä: a) Riadiaci alebo sprostredkovateľský orgán, b) Certifikačný orgán, c) Platobná Jednotka, d) kontrolné/auditujúce orgány SR – sekcia auditu a kontroly Ministerstva financií, spolupracujúce orgány, N</w:t>
      </w:r>
      <w:r w:rsidR="00B13F74">
        <w:rPr>
          <w:rFonts w:asciiTheme="minorHAnsi" w:hAnsiTheme="minorHAnsi" w:cstheme="minorHAnsi"/>
          <w:lang w:eastAsia="cs-CZ"/>
        </w:rPr>
        <w:t>ajvyšší</w:t>
      </w:r>
      <w:r w:rsidRPr="00A55816">
        <w:rPr>
          <w:rFonts w:asciiTheme="minorHAnsi" w:hAnsiTheme="minorHAnsi" w:cstheme="minorHAnsi"/>
          <w:lang w:eastAsia="cs-CZ"/>
        </w:rPr>
        <w:t xml:space="preserve"> kontrolný úrad, Úrad pre verejné obstarávanie, a pod., e) Európsky dvor audítorov, f) orgány auditu Európskej komisie, g) externé audítorské firmy poverené výkonom auditu Európskou komisiou alebo Slovenskou republikou.</w:t>
      </w:r>
    </w:p>
    <w:p w14:paraId="1FB0E9ED" w14:textId="77777777" w:rsidR="00393D48" w:rsidRPr="00A55816" w:rsidRDefault="00393D48" w:rsidP="0087734D">
      <w:pPr>
        <w:pStyle w:val="Odsekzoznamu"/>
        <w:tabs>
          <w:tab w:val="left" w:pos="284"/>
        </w:tabs>
        <w:ind w:left="0"/>
        <w:contextualSpacing/>
        <w:jc w:val="both"/>
        <w:rPr>
          <w:rFonts w:asciiTheme="minorHAnsi" w:hAnsiTheme="minorHAnsi" w:cstheme="minorHAnsi"/>
          <w:lang w:eastAsia="cs-CZ"/>
        </w:rPr>
      </w:pPr>
    </w:p>
    <w:p w14:paraId="29FCB227" w14:textId="383B6858" w:rsidR="001E66FD" w:rsidRDefault="001E66FD" w:rsidP="007B0474">
      <w:pPr>
        <w:pStyle w:val="Odsekzoznamu"/>
        <w:numPr>
          <w:ilvl w:val="0"/>
          <w:numId w:val="35"/>
        </w:numPr>
        <w:tabs>
          <w:tab w:val="left" w:pos="284"/>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E209EC">
        <w:rPr>
          <w:rFonts w:asciiTheme="minorHAnsi" w:hAnsiTheme="minorHAnsi" w:cs="Calibri"/>
          <w:lang w:eastAsia="cs-CZ"/>
        </w:rPr>
        <w:t>Z</w:t>
      </w:r>
      <w:r>
        <w:rPr>
          <w:rFonts w:asciiTheme="minorHAnsi" w:hAnsiTheme="minorHAnsi" w:cs="Calibri"/>
          <w:lang w:eastAsia="cs-CZ"/>
        </w:rPr>
        <w:t>mluvným stranám nariaden</w:t>
      </w:r>
      <w:r w:rsidR="00E209EC">
        <w:rPr>
          <w:rFonts w:asciiTheme="minorHAnsi" w:hAnsiTheme="minorHAnsi" w:cs="Calibri"/>
          <w:lang w:eastAsia="cs-CZ"/>
        </w:rPr>
        <w:t>ím</w:t>
      </w:r>
      <w:r>
        <w:rPr>
          <w:rFonts w:asciiTheme="minorHAnsi" w:hAnsiTheme="minorHAnsi" w:cs="Calibri"/>
          <w:lang w:eastAsia="cs-CZ"/>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w:t>
      </w:r>
      <w:r>
        <w:rPr>
          <w:rFonts w:asciiTheme="minorHAnsi" w:hAnsiTheme="minorHAnsi" w:cs="Calibri"/>
          <w:lang w:eastAsia="cs-CZ"/>
        </w:rPr>
        <w:lastRenderedPageBreak/>
        <w:t xml:space="preserve">údajov, príp. jej zmeny. Záväzky podľa tohto odseku </w:t>
      </w:r>
      <w:r w:rsidR="001A657C">
        <w:rPr>
          <w:rFonts w:asciiTheme="minorHAnsi" w:hAnsiTheme="minorHAnsi" w:cs="Calibri"/>
          <w:lang w:eastAsia="cs-CZ"/>
        </w:rPr>
        <w:t xml:space="preserve">tohto článku </w:t>
      </w:r>
      <w:r>
        <w:rPr>
          <w:rFonts w:asciiTheme="minorHAnsi" w:hAnsiTheme="minorHAnsi" w:cs="Calibri"/>
          <w:lang w:eastAsia="cs-CZ"/>
        </w:rPr>
        <w:t>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7B0474">
      <w:pPr>
        <w:pStyle w:val="Odsekzoznamu"/>
        <w:numPr>
          <w:ilvl w:val="0"/>
          <w:numId w:val="35"/>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228C7D56"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1A657C">
        <w:rPr>
          <w:rFonts w:asciiTheme="minorHAnsi" w:hAnsiTheme="minorHAnsi" w:cstheme="minorHAnsi"/>
          <w:bCs/>
          <w:lang w:eastAsia="cs-CZ"/>
        </w:rPr>
        <w:t xml:space="preserve">ocenený výkaz </w:t>
      </w:r>
      <w:r>
        <w:rPr>
          <w:rFonts w:asciiTheme="minorHAnsi" w:hAnsiTheme="minorHAnsi" w:cstheme="minorHAnsi"/>
          <w:bCs/>
          <w:lang w:eastAsia="cs-CZ"/>
        </w:rPr>
        <w:t>výmer zhotoviteľa</w:t>
      </w:r>
    </w:p>
    <w:p w14:paraId="0AC12A2B" w14:textId="1EC5BB9C"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r>
      <w:r w:rsidR="00BA1D61">
        <w:rPr>
          <w:rFonts w:asciiTheme="minorHAnsi" w:hAnsiTheme="minorHAnsi" w:cs="Calibri"/>
          <w:lang w:eastAsia="cs-CZ"/>
        </w:rPr>
        <w:t>Projektová d</w:t>
      </w:r>
      <w:r>
        <w:rPr>
          <w:rFonts w:asciiTheme="minorHAnsi" w:hAnsiTheme="minorHAnsi" w:cs="Calibri"/>
          <w:lang w:eastAsia="cs-CZ"/>
        </w:rPr>
        <w:t>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1ADE7741"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070293">
        <w:rPr>
          <w:rFonts w:asciiTheme="minorHAnsi" w:hAnsiTheme="minorHAnsi" w:cs="Calibri"/>
          <w:lang w:eastAsia="cs-CZ"/>
        </w:rPr>
        <w:t>d</w:t>
      </w:r>
      <w:r>
        <w:rPr>
          <w:rFonts w:asciiTheme="minorHAnsi" w:hAnsiTheme="minorHAnsi" w:cs="Calibri"/>
          <w:lang w:eastAsia="cs-CZ"/>
        </w:rPr>
        <w:t>iela nebudú využití subdodávatelia</w:t>
      </w:r>
    </w:p>
    <w:p w14:paraId="5C9C9D3C" w14:textId="2BCC17D8"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r w:rsidR="00CB4C4A">
        <w:rPr>
          <w:rFonts w:asciiTheme="minorHAnsi" w:hAnsiTheme="minorHAnsi" w:cstheme="minorHAnsi"/>
        </w:rPr>
        <w:t>/zložení finančnej zábezpeky</w:t>
      </w:r>
    </w:p>
    <w:p w14:paraId="7F48F204" w14:textId="72522819"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49E92DEC" w14:textId="76CCAE09" w:rsidR="008C0B95" w:rsidRDefault="008C0B95" w:rsidP="00B319AE">
      <w:pPr>
        <w:pStyle w:val="Odsekzoznamu"/>
        <w:ind w:left="1843" w:hanging="1417"/>
        <w:jc w:val="both"/>
        <w:rPr>
          <w:rFonts w:asciiTheme="minorHAnsi" w:hAnsiTheme="minorHAnsi" w:cstheme="minorHAnsi"/>
        </w:rPr>
      </w:pPr>
      <w:r w:rsidRPr="0070040C">
        <w:rPr>
          <w:rFonts w:asciiTheme="minorHAnsi" w:hAnsiTheme="minorHAnsi" w:cstheme="minorHAnsi"/>
          <w:b/>
          <w:bCs/>
        </w:rPr>
        <w:t>Pr</w:t>
      </w:r>
      <w:r w:rsidR="003F1B7B">
        <w:rPr>
          <w:rFonts w:asciiTheme="minorHAnsi" w:hAnsiTheme="minorHAnsi" w:cstheme="minorHAnsi"/>
          <w:b/>
          <w:bCs/>
        </w:rPr>
        <w:t>í</w:t>
      </w:r>
      <w:r w:rsidRPr="00022E68">
        <w:rPr>
          <w:rFonts w:asciiTheme="minorHAnsi" w:hAnsiTheme="minorHAnsi" w:cstheme="minorHAnsi"/>
          <w:b/>
          <w:bCs/>
        </w:rPr>
        <w:t xml:space="preserve">loha </w:t>
      </w:r>
      <w:r w:rsidR="003F1B7B">
        <w:rPr>
          <w:rFonts w:asciiTheme="minorHAnsi" w:hAnsiTheme="minorHAnsi" w:cstheme="minorHAnsi"/>
          <w:b/>
          <w:bCs/>
        </w:rPr>
        <w:t>č</w:t>
      </w:r>
      <w:r w:rsidRPr="00022E68">
        <w:rPr>
          <w:rFonts w:asciiTheme="minorHAnsi" w:hAnsiTheme="minorHAnsi" w:cstheme="minorHAnsi"/>
          <w:b/>
          <w:bCs/>
        </w:rPr>
        <w:t xml:space="preserve">. </w:t>
      </w:r>
      <w:r w:rsidR="00A33C02">
        <w:rPr>
          <w:rFonts w:asciiTheme="minorHAnsi" w:hAnsiTheme="minorHAnsi" w:cstheme="minorHAnsi"/>
          <w:b/>
          <w:bCs/>
        </w:rPr>
        <w:t>7</w:t>
      </w:r>
      <w:r w:rsidR="003F1B7B">
        <w:rPr>
          <w:rFonts w:asciiTheme="minorHAnsi" w:hAnsiTheme="minorHAnsi" w:cstheme="minorHAnsi"/>
          <w:b/>
          <w:bCs/>
        </w:rPr>
        <w:t>:</w:t>
      </w:r>
      <w:r w:rsidRPr="008C0B95">
        <w:rPr>
          <w:rFonts w:asciiTheme="minorHAnsi" w:hAnsiTheme="minorHAnsi" w:cstheme="minorHAnsi"/>
        </w:rPr>
        <w:t xml:space="preserve"> </w:t>
      </w:r>
      <w:r>
        <w:rPr>
          <w:rFonts w:asciiTheme="minorHAnsi" w:hAnsiTheme="minorHAnsi" w:cstheme="minorHAnsi"/>
        </w:rPr>
        <w:tab/>
      </w:r>
      <w:r w:rsidR="009F4F47" w:rsidRPr="0087734D">
        <w:rPr>
          <w:rFonts w:asciiTheme="minorHAnsi" w:hAnsiTheme="minorHAnsi" w:cstheme="minorHAnsi"/>
        </w:rPr>
        <w:t>Politika nakladania so stavebnými odpadmi a odpadmi z demolácií</w:t>
      </w:r>
      <w:r w:rsidR="009F4F47" w:rsidRPr="009F4F47" w:rsidDel="009F4F47">
        <w:rPr>
          <w:rFonts w:asciiTheme="minorHAnsi" w:hAnsiTheme="minorHAnsi" w:cstheme="minorHAnsi"/>
        </w:rPr>
        <w:t xml:space="preserve"> </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58FBCBFD" w:rsidR="001E66FD" w:rsidRDefault="001E66FD" w:rsidP="007B0474">
      <w:pPr>
        <w:pStyle w:val="Odsekzoznamu"/>
        <w:numPr>
          <w:ilvl w:val="0"/>
          <w:numId w:val="35"/>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C6E4C">
        <w:rPr>
          <w:rFonts w:asciiTheme="minorHAnsi" w:hAnsiTheme="minorHAnsi" w:cs="Calibri"/>
          <w:lang w:eastAsia="cs-CZ"/>
        </w:rPr>
        <w:t xml:space="preserve">Zmluvnej </w:t>
      </w:r>
      <w:r>
        <w:rPr>
          <w:rFonts w:asciiTheme="minorHAnsi" w:hAnsiTheme="minorHAnsi" w:cs="Calibri"/>
          <w:lang w:eastAsia="cs-CZ"/>
        </w:rPr>
        <w:t>strane na základe tohto vyhlásenia. Zmluvné strany vyhlasujú, že túto Zmluvu uzavreli slobodne a vážne, neuzavreli ju v</w:t>
      </w:r>
      <w:r w:rsidR="000C113C">
        <w:rPr>
          <w:rFonts w:asciiTheme="minorHAnsi" w:hAnsiTheme="minorHAnsi" w:cs="Calibri"/>
          <w:lang w:eastAsia="cs-CZ"/>
        </w:rPr>
        <w:t> </w:t>
      </w:r>
      <w:r>
        <w:rPr>
          <w:rFonts w:asciiTheme="minorHAnsi" w:hAnsiTheme="minorHAnsi" w:cs="Calibri"/>
          <w:lang w:eastAsia="cs-CZ"/>
        </w:rPr>
        <w:t>tiesni</w:t>
      </w:r>
      <w:r w:rsidR="000C113C">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DB28F3">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FC955" w14:textId="77777777" w:rsidR="0062714D" w:rsidRDefault="0062714D" w:rsidP="00D81E0A">
      <w:pPr>
        <w:spacing w:after="0" w:line="240" w:lineRule="auto"/>
      </w:pPr>
      <w:r>
        <w:separator/>
      </w:r>
    </w:p>
  </w:endnote>
  <w:endnote w:type="continuationSeparator" w:id="0">
    <w:p w14:paraId="7C55A2D8" w14:textId="77777777" w:rsidR="0062714D" w:rsidRDefault="0062714D"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B6C43" w14:textId="77777777" w:rsidR="0062714D" w:rsidRDefault="0062714D" w:rsidP="00D81E0A">
      <w:pPr>
        <w:spacing w:after="0" w:line="240" w:lineRule="auto"/>
      </w:pPr>
      <w:r>
        <w:separator/>
      </w:r>
    </w:p>
  </w:footnote>
  <w:footnote w:type="continuationSeparator" w:id="0">
    <w:p w14:paraId="75F25873" w14:textId="77777777" w:rsidR="0062714D" w:rsidRDefault="0062714D"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12077"/>
    <w:multiLevelType w:val="hybridMultilevel"/>
    <w:tmpl w:val="3CA607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2AD50DD"/>
    <w:multiLevelType w:val="multilevel"/>
    <w:tmpl w:val="959E70DC"/>
    <w:lvl w:ilvl="0">
      <w:start w:val="1"/>
      <w:numFmt w:val="decimal"/>
      <w:lvlText w:val="%1."/>
      <w:lvlJc w:val="left"/>
      <w:pPr>
        <w:ind w:left="720" w:hanging="360"/>
      </w:pPr>
      <w:rPr>
        <w:rFonts w:hint="default"/>
      </w:rPr>
    </w:lvl>
    <w:lvl w:ilvl="1">
      <w:start w:val="2"/>
      <w:numFmt w:val="lowerLetter"/>
      <w:lvlText w:val="%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4"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3"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D68439E"/>
    <w:multiLevelType w:val="hybridMultilevel"/>
    <w:tmpl w:val="E120124E"/>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D183BAE"/>
    <w:multiLevelType w:val="multilevel"/>
    <w:tmpl w:val="56D6C56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1E84B0F"/>
    <w:multiLevelType w:val="multilevel"/>
    <w:tmpl w:val="A1F0EB0A"/>
    <w:lvl w:ilvl="0">
      <w:start w:val="3"/>
      <w:numFmt w:val="decimal"/>
      <w:lvlText w:val="%1"/>
      <w:lvlJc w:val="left"/>
      <w:pPr>
        <w:ind w:left="360" w:hanging="360"/>
      </w:pPr>
      <w:rPr>
        <w:rFonts w:hint="default"/>
        <w:b/>
      </w:rPr>
    </w:lvl>
    <w:lvl w:ilvl="1">
      <w:start w:val="1"/>
      <w:numFmt w:val="decimal"/>
      <w:lvlText w:val="%1.%2"/>
      <w:lvlJc w:val="left"/>
      <w:pPr>
        <w:ind w:left="644" w:hanging="360"/>
      </w:pPr>
      <w:rPr>
        <w:rFonts w:asciiTheme="minorHAnsi" w:hAnsiTheme="minorHAnsi" w:cstheme="minorHAnsi"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7"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3C0718E4"/>
    <w:multiLevelType w:val="multilevel"/>
    <w:tmpl w:val="FB5819D8"/>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7374A97"/>
    <w:multiLevelType w:val="multilevel"/>
    <w:tmpl w:val="2B8298AA"/>
    <w:lvl w:ilvl="0">
      <w:start w:val="1"/>
      <w:numFmt w:val="decimal"/>
      <w:lvlText w:val="%1."/>
      <w:lvlJc w:val="left"/>
      <w:pPr>
        <w:ind w:left="720" w:hanging="360"/>
      </w:pPr>
      <w:rPr>
        <w:b/>
        <w:sz w:val="23"/>
      </w:rPr>
    </w:lvl>
    <w:lvl w:ilvl="1">
      <w:start w:val="1"/>
      <w:numFmt w:val="decimal"/>
      <w:isLgl/>
      <w:lvlText w:val="%1.%2."/>
      <w:lvlJc w:val="left"/>
      <w:pPr>
        <w:ind w:left="720" w:hanging="360"/>
      </w:pPr>
      <w:rPr>
        <w:rFonts w:asciiTheme="minorHAnsi" w:hAnsiTheme="minorHAnsi" w:cstheme="minorHAnsi" w:hint="default"/>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8"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3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ACB6B81"/>
    <w:multiLevelType w:val="hybridMultilevel"/>
    <w:tmpl w:val="4B9C06AE"/>
    <w:lvl w:ilvl="0" w:tplc="83A4D0CA">
      <w:start w:val="2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014FE"/>
    <w:multiLevelType w:val="hybridMultilevel"/>
    <w:tmpl w:val="3C8C51AC"/>
    <w:lvl w:ilvl="0" w:tplc="A1B8B99E">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9ED6AE1"/>
    <w:multiLevelType w:val="hybridMultilevel"/>
    <w:tmpl w:val="B1BADF64"/>
    <w:lvl w:ilvl="0" w:tplc="85406D36">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0072AA"/>
    <w:multiLevelType w:val="hybridMultilevel"/>
    <w:tmpl w:val="C63EC0E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1"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3" w15:restartNumberingAfterBreak="0">
    <w:nsid w:val="7D1C70C1"/>
    <w:multiLevelType w:val="multilevel"/>
    <w:tmpl w:val="772C6EA6"/>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rFonts w:asciiTheme="minorHAnsi" w:hAnsiTheme="minorHAnsi" w:cstheme="minorHAnsi" w:hint="default"/>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44"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45" w15:restartNumberingAfterBreak="0">
    <w:nsid w:val="7F2D34E3"/>
    <w:multiLevelType w:val="hybridMultilevel"/>
    <w:tmpl w:val="B1ACB7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89623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39"/>
  </w:num>
  <w:num w:numId="19" w16cid:durableId="569461988">
    <w:abstractNumId w:val="19"/>
  </w:num>
  <w:num w:numId="20" w16cid:durableId="1324815839">
    <w:abstractNumId w:val="6"/>
  </w:num>
  <w:num w:numId="21" w16cid:durableId="16078094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10"/>
  </w:num>
  <w:num w:numId="23" w16cid:durableId="966081127">
    <w:abstractNumId w:val="44"/>
  </w:num>
  <w:num w:numId="24" w16cid:durableId="6294083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3694700">
    <w:abstractNumId w:val="4"/>
  </w:num>
  <w:num w:numId="30" w16cid:durableId="1405295784">
    <w:abstractNumId w:val="5"/>
  </w:num>
  <w:num w:numId="31" w16cid:durableId="748385109">
    <w:abstractNumId w:val="22"/>
  </w:num>
  <w:num w:numId="32" w16cid:durableId="1969235119">
    <w:abstractNumId w:val="1"/>
  </w:num>
  <w:num w:numId="33" w16cid:durableId="1368722943">
    <w:abstractNumId w:val="13"/>
  </w:num>
  <w:num w:numId="34" w16cid:durableId="2114276727">
    <w:abstractNumId w:val="38"/>
  </w:num>
  <w:num w:numId="35" w16cid:durableId="1303458646">
    <w:abstractNumId w:val="18"/>
  </w:num>
  <w:num w:numId="36" w16cid:durableId="952520234">
    <w:abstractNumId w:val="14"/>
  </w:num>
  <w:num w:numId="37" w16cid:durableId="1515461217">
    <w:abstractNumId w:val="41"/>
  </w:num>
  <w:num w:numId="38" w16cid:durableId="1906067895">
    <w:abstractNumId w:val="25"/>
  </w:num>
  <w:num w:numId="39" w16cid:durableId="1866668968">
    <w:abstractNumId w:val="37"/>
  </w:num>
  <w:num w:numId="40" w16cid:durableId="1913658390">
    <w:abstractNumId w:val="8"/>
  </w:num>
  <w:num w:numId="41" w16cid:durableId="1403143999">
    <w:abstractNumId w:val="3"/>
  </w:num>
  <w:num w:numId="42" w16cid:durableId="2147356217">
    <w:abstractNumId w:val="23"/>
  </w:num>
  <w:num w:numId="43" w16cid:durableId="1438326625">
    <w:abstractNumId w:val="31"/>
  </w:num>
  <w:num w:numId="44" w16cid:durableId="576289362">
    <w:abstractNumId w:val="9"/>
  </w:num>
  <w:num w:numId="45" w16cid:durableId="408237882">
    <w:abstractNumId w:val="45"/>
  </w:num>
  <w:num w:numId="46" w16cid:durableId="1026522764">
    <w:abstractNumId w:val="34"/>
  </w:num>
  <w:num w:numId="47" w16cid:durableId="708721132">
    <w:abstractNumId w:val="32"/>
  </w:num>
  <w:num w:numId="48" w16cid:durableId="1717779006">
    <w:abstractNumId w:val="0"/>
  </w:num>
  <w:num w:numId="49" w16cid:durableId="330528175">
    <w:abstractNumId w:val="7"/>
  </w:num>
  <w:num w:numId="50" w16cid:durableId="83456484">
    <w:abstractNumId w:val="15"/>
  </w:num>
  <w:num w:numId="51" w16cid:durableId="883979766">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večková Dominika">
    <w15:presenceInfo w15:providerId="AD" w15:userId="S::dominika.cveckova@bbsk.sk::5e65f74f-e623-411e-85f6-10df45d9bb8b"/>
  </w15:person>
  <w15:person w15:author="Priečková Kristína">
    <w15:presenceInfo w15:providerId="AD" w15:userId="S::kristina.prieckova@bbsk.sk::8c0d9997-2251-47d8-8d2b-8b1294a60a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79A"/>
    <w:rsid w:val="00004533"/>
    <w:rsid w:val="000056BA"/>
    <w:rsid w:val="000076CD"/>
    <w:rsid w:val="00013057"/>
    <w:rsid w:val="000158A3"/>
    <w:rsid w:val="000168B2"/>
    <w:rsid w:val="00021548"/>
    <w:rsid w:val="00022E68"/>
    <w:rsid w:val="00031A19"/>
    <w:rsid w:val="00041A19"/>
    <w:rsid w:val="00043123"/>
    <w:rsid w:val="00043FBD"/>
    <w:rsid w:val="000465DB"/>
    <w:rsid w:val="00047739"/>
    <w:rsid w:val="000509F2"/>
    <w:rsid w:val="00052F22"/>
    <w:rsid w:val="000561E6"/>
    <w:rsid w:val="0006060D"/>
    <w:rsid w:val="00062CB2"/>
    <w:rsid w:val="00066184"/>
    <w:rsid w:val="00067AA5"/>
    <w:rsid w:val="00070293"/>
    <w:rsid w:val="00071FB2"/>
    <w:rsid w:val="0007237B"/>
    <w:rsid w:val="00072743"/>
    <w:rsid w:val="000730E6"/>
    <w:rsid w:val="00074017"/>
    <w:rsid w:val="00074862"/>
    <w:rsid w:val="00075A66"/>
    <w:rsid w:val="00075DA9"/>
    <w:rsid w:val="00076CCE"/>
    <w:rsid w:val="0008651D"/>
    <w:rsid w:val="000871BD"/>
    <w:rsid w:val="00090B87"/>
    <w:rsid w:val="00091023"/>
    <w:rsid w:val="00095DBB"/>
    <w:rsid w:val="000A0EE0"/>
    <w:rsid w:val="000A21B1"/>
    <w:rsid w:val="000A2407"/>
    <w:rsid w:val="000A2912"/>
    <w:rsid w:val="000A2F54"/>
    <w:rsid w:val="000A4C1C"/>
    <w:rsid w:val="000A575F"/>
    <w:rsid w:val="000A6780"/>
    <w:rsid w:val="000B0220"/>
    <w:rsid w:val="000B186E"/>
    <w:rsid w:val="000B18A5"/>
    <w:rsid w:val="000B46C5"/>
    <w:rsid w:val="000B774A"/>
    <w:rsid w:val="000C113C"/>
    <w:rsid w:val="000C12FC"/>
    <w:rsid w:val="000C173D"/>
    <w:rsid w:val="000C1A72"/>
    <w:rsid w:val="000C2246"/>
    <w:rsid w:val="000C6549"/>
    <w:rsid w:val="000C7D65"/>
    <w:rsid w:val="000D1533"/>
    <w:rsid w:val="000D2CFD"/>
    <w:rsid w:val="000D6695"/>
    <w:rsid w:val="000E0D5F"/>
    <w:rsid w:val="000E1027"/>
    <w:rsid w:val="000E2C4F"/>
    <w:rsid w:val="000E48E7"/>
    <w:rsid w:val="000E4CCD"/>
    <w:rsid w:val="000F15F8"/>
    <w:rsid w:val="000F604F"/>
    <w:rsid w:val="000F6553"/>
    <w:rsid w:val="000F732E"/>
    <w:rsid w:val="000F7960"/>
    <w:rsid w:val="00102441"/>
    <w:rsid w:val="00102A06"/>
    <w:rsid w:val="00105A23"/>
    <w:rsid w:val="00105EFD"/>
    <w:rsid w:val="00106B27"/>
    <w:rsid w:val="00110AB9"/>
    <w:rsid w:val="00114E7F"/>
    <w:rsid w:val="00115CC2"/>
    <w:rsid w:val="0011659E"/>
    <w:rsid w:val="00122640"/>
    <w:rsid w:val="00122E7A"/>
    <w:rsid w:val="001245C5"/>
    <w:rsid w:val="00126443"/>
    <w:rsid w:val="001277F3"/>
    <w:rsid w:val="00131EEB"/>
    <w:rsid w:val="00140C5D"/>
    <w:rsid w:val="00140F83"/>
    <w:rsid w:val="00141A18"/>
    <w:rsid w:val="00141CBD"/>
    <w:rsid w:val="00143311"/>
    <w:rsid w:val="0014416A"/>
    <w:rsid w:val="00145B1C"/>
    <w:rsid w:val="00147AFB"/>
    <w:rsid w:val="00150132"/>
    <w:rsid w:val="00151E78"/>
    <w:rsid w:val="0015443C"/>
    <w:rsid w:val="00154861"/>
    <w:rsid w:val="0015743A"/>
    <w:rsid w:val="0016042A"/>
    <w:rsid w:val="001621D2"/>
    <w:rsid w:val="00163916"/>
    <w:rsid w:val="00166BF1"/>
    <w:rsid w:val="00166EEE"/>
    <w:rsid w:val="00170784"/>
    <w:rsid w:val="00171E5D"/>
    <w:rsid w:val="0017210A"/>
    <w:rsid w:val="00174AA3"/>
    <w:rsid w:val="00180114"/>
    <w:rsid w:val="00181FA1"/>
    <w:rsid w:val="00182292"/>
    <w:rsid w:val="001853EA"/>
    <w:rsid w:val="00186E8E"/>
    <w:rsid w:val="0019015C"/>
    <w:rsid w:val="00190E9D"/>
    <w:rsid w:val="001921D3"/>
    <w:rsid w:val="001929BE"/>
    <w:rsid w:val="00193760"/>
    <w:rsid w:val="001A00D7"/>
    <w:rsid w:val="001A1D08"/>
    <w:rsid w:val="001A536C"/>
    <w:rsid w:val="001A657C"/>
    <w:rsid w:val="001A685F"/>
    <w:rsid w:val="001B0237"/>
    <w:rsid w:val="001B1DC2"/>
    <w:rsid w:val="001B448C"/>
    <w:rsid w:val="001B4A7D"/>
    <w:rsid w:val="001B676A"/>
    <w:rsid w:val="001C23A9"/>
    <w:rsid w:val="001C37A5"/>
    <w:rsid w:val="001C3D61"/>
    <w:rsid w:val="001C509F"/>
    <w:rsid w:val="001C6112"/>
    <w:rsid w:val="001C6950"/>
    <w:rsid w:val="001D30A2"/>
    <w:rsid w:val="001D7A10"/>
    <w:rsid w:val="001E0E45"/>
    <w:rsid w:val="001E229C"/>
    <w:rsid w:val="001E2DF6"/>
    <w:rsid w:val="001E3A43"/>
    <w:rsid w:val="001E66FD"/>
    <w:rsid w:val="001F0CFA"/>
    <w:rsid w:val="001F1F0B"/>
    <w:rsid w:val="001F268E"/>
    <w:rsid w:val="001F2B83"/>
    <w:rsid w:val="001F39D8"/>
    <w:rsid w:val="001F4180"/>
    <w:rsid w:val="001F78F5"/>
    <w:rsid w:val="00202207"/>
    <w:rsid w:val="00203A6D"/>
    <w:rsid w:val="00204126"/>
    <w:rsid w:val="0021263B"/>
    <w:rsid w:val="00215EFD"/>
    <w:rsid w:val="00216F61"/>
    <w:rsid w:val="00221604"/>
    <w:rsid w:val="00223A52"/>
    <w:rsid w:val="00224052"/>
    <w:rsid w:val="002240FA"/>
    <w:rsid w:val="00224C93"/>
    <w:rsid w:val="002304EA"/>
    <w:rsid w:val="00231A4E"/>
    <w:rsid w:val="00232241"/>
    <w:rsid w:val="002325E2"/>
    <w:rsid w:val="00232696"/>
    <w:rsid w:val="002335B9"/>
    <w:rsid w:val="00240AE7"/>
    <w:rsid w:val="002413E9"/>
    <w:rsid w:val="0024300C"/>
    <w:rsid w:val="0024461E"/>
    <w:rsid w:val="00245C39"/>
    <w:rsid w:val="0024761C"/>
    <w:rsid w:val="0025026D"/>
    <w:rsid w:val="0025314C"/>
    <w:rsid w:val="002533FF"/>
    <w:rsid w:val="00253605"/>
    <w:rsid w:val="0025571E"/>
    <w:rsid w:val="00256F05"/>
    <w:rsid w:val="00257BFB"/>
    <w:rsid w:val="00263F37"/>
    <w:rsid w:val="002704E6"/>
    <w:rsid w:val="0027245C"/>
    <w:rsid w:val="002725B2"/>
    <w:rsid w:val="002726B8"/>
    <w:rsid w:val="00272FBB"/>
    <w:rsid w:val="00273078"/>
    <w:rsid w:val="00273C32"/>
    <w:rsid w:val="00274110"/>
    <w:rsid w:val="002758D6"/>
    <w:rsid w:val="00275AC1"/>
    <w:rsid w:val="00276054"/>
    <w:rsid w:val="00277C17"/>
    <w:rsid w:val="00283187"/>
    <w:rsid w:val="00285A0C"/>
    <w:rsid w:val="00290BD0"/>
    <w:rsid w:val="00291F71"/>
    <w:rsid w:val="00294441"/>
    <w:rsid w:val="002947AB"/>
    <w:rsid w:val="00295260"/>
    <w:rsid w:val="00296144"/>
    <w:rsid w:val="002A215B"/>
    <w:rsid w:val="002A2FD5"/>
    <w:rsid w:val="002B1522"/>
    <w:rsid w:val="002B24BC"/>
    <w:rsid w:val="002B2A12"/>
    <w:rsid w:val="002B4232"/>
    <w:rsid w:val="002B4AB6"/>
    <w:rsid w:val="002B72D8"/>
    <w:rsid w:val="002C01A8"/>
    <w:rsid w:val="002C1029"/>
    <w:rsid w:val="002C2501"/>
    <w:rsid w:val="002C47A6"/>
    <w:rsid w:val="002D1FF4"/>
    <w:rsid w:val="002D272B"/>
    <w:rsid w:val="002D5D33"/>
    <w:rsid w:val="002D5DAE"/>
    <w:rsid w:val="002D748A"/>
    <w:rsid w:val="002E0A13"/>
    <w:rsid w:val="002E18C9"/>
    <w:rsid w:val="002E5A1D"/>
    <w:rsid w:val="002E7FF2"/>
    <w:rsid w:val="002F10C3"/>
    <w:rsid w:val="002F4C6A"/>
    <w:rsid w:val="002F70F7"/>
    <w:rsid w:val="00300CF1"/>
    <w:rsid w:val="00301105"/>
    <w:rsid w:val="00301626"/>
    <w:rsid w:val="003018C5"/>
    <w:rsid w:val="00306200"/>
    <w:rsid w:val="003122BD"/>
    <w:rsid w:val="00313AF2"/>
    <w:rsid w:val="00313EBF"/>
    <w:rsid w:val="00315F0E"/>
    <w:rsid w:val="00316D94"/>
    <w:rsid w:val="00317251"/>
    <w:rsid w:val="00317C82"/>
    <w:rsid w:val="00317ECF"/>
    <w:rsid w:val="00321CFE"/>
    <w:rsid w:val="003222CF"/>
    <w:rsid w:val="00323ECC"/>
    <w:rsid w:val="00323FB1"/>
    <w:rsid w:val="00327968"/>
    <w:rsid w:val="00327E50"/>
    <w:rsid w:val="003301B7"/>
    <w:rsid w:val="0033034B"/>
    <w:rsid w:val="00334A25"/>
    <w:rsid w:val="00337EDA"/>
    <w:rsid w:val="00342E21"/>
    <w:rsid w:val="003452BD"/>
    <w:rsid w:val="003460FB"/>
    <w:rsid w:val="003468C5"/>
    <w:rsid w:val="00347E70"/>
    <w:rsid w:val="003502CC"/>
    <w:rsid w:val="00351693"/>
    <w:rsid w:val="00352DE6"/>
    <w:rsid w:val="00353197"/>
    <w:rsid w:val="00353C57"/>
    <w:rsid w:val="003542ED"/>
    <w:rsid w:val="00357EB4"/>
    <w:rsid w:val="003656B2"/>
    <w:rsid w:val="00365706"/>
    <w:rsid w:val="00366BFC"/>
    <w:rsid w:val="00367725"/>
    <w:rsid w:val="0037532A"/>
    <w:rsid w:val="003760C4"/>
    <w:rsid w:val="003763B5"/>
    <w:rsid w:val="00377714"/>
    <w:rsid w:val="0037792E"/>
    <w:rsid w:val="00380BD5"/>
    <w:rsid w:val="003814DB"/>
    <w:rsid w:val="00381785"/>
    <w:rsid w:val="00382520"/>
    <w:rsid w:val="00382B18"/>
    <w:rsid w:val="0038391A"/>
    <w:rsid w:val="0038689D"/>
    <w:rsid w:val="003915AA"/>
    <w:rsid w:val="00393A0F"/>
    <w:rsid w:val="00393D48"/>
    <w:rsid w:val="003941E1"/>
    <w:rsid w:val="00394430"/>
    <w:rsid w:val="00395C15"/>
    <w:rsid w:val="003A09D2"/>
    <w:rsid w:val="003A40EB"/>
    <w:rsid w:val="003A4AAB"/>
    <w:rsid w:val="003A4C3A"/>
    <w:rsid w:val="003B11C9"/>
    <w:rsid w:val="003B65F0"/>
    <w:rsid w:val="003B7022"/>
    <w:rsid w:val="003B77B6"/>
    <w:rsid w:val="003B7864"/>
    <w:rsid w:val="003C0748"/>
    <w:rsid w:val="003C372A"/>
    <w:rsid w:val="003C7A74"/>
    <w:rsid w:val="003D1A6F"/>
    <w:rsid w:val="003D4DD8"/>
    <w:rsid w:val="003D5DFC"/>
    <w:rsid w:val="003D6F21"/>
    <w:rsid w:val="003E0160"/>
    <w:rsid w:val="003E0AC9"/>
    <w:rsid w:val="003E220E"/>
    <w:rsid w:val="003E3E42"/>
    <w:rsid w:val="003E5026"/>
    <w:rsid w:val="003E62D3"/>
    <w:rsid w:val="003E747A"/>
    <w:rsid w:val="003F1B7B"/>
    <w:rsid w:val="003F2AF7"/>
    <w:rsid w:val="003F34EC"/>
    <w:rsid w:val="004006A3"/>
    <w:rsid w:val="00402773"/>
    <w:rsid w:val="004053D7"/>
    <w:rsid w:val="00406519"/>
    <w:rsid w:val="004116ED"/>
    <w:rsid w:val="0041291C"/>
    <w:rsid w:val="00416126"/>
    <w:rsid w:val="004169FF"/>
    <w:rsid w:val="00416E65"/>
    <w:rsid w:val="0042193A"/>
    <w:rsid w:val="004231B2"/>
    <w:rsid w:val="00426F5E"/>
    <w:rsid w:val="004279BE"/>
    <w:rsid w:val="004356EC"/>
    <w:rsid w:val="0043639D"/>
    <w:rsid w:val="00440879"/>
    <w:rsid w:val="00441056"/>
    <w:rsid w:val="00442A54"/>
    <w:rsid w:val="00444827"/>
    <w:rsid w:val="00450AD4"/>
    <w:rsid w:val="00452B40"/>
    <w:rsid w:val="004541CE"/>
    <w:rsid w:val="00454FC9"/>
    <w:rsid w:val="00462B4D"/>
    <w:rsid w:val="00465A87"/>
    <w:rsid w:val="00470553"/>
    <w:rsid w:val="00470981"/>
    <w:rsid w:val="00472471"/>
    <w:rsid w:val="00472789"/>
    <w:rsid w:val="004731A2"/>
    <w:rsid w:val="00473699"/>
    <w:rsid w:val="00473A5A"/>
    <w:rsid w:val="00476373"/>
    <w:rsid w:val="00483825"/>
    <w:rsid w:val="004844E8"/>
    <w:rsid w:val="00486816"/>
    <w:rsid w:val="00491C10"/>
    <w:rsid w:val="00493C8C"/>
    <w:rsid w:val="00494AD6"/>
    <w:rsid w:val="00496636"/>
    <w:rsid w:val="00496919"/>
    <w:rsid w:val="00496E86"/>
    <w:rsid w:val="004A01BE"/>
    <w:rsid w:val="004A2E56"/>
    <w:rsid w:val="004A3331"/>
    <w:rsid w:val="004A340D"/>
    <w:rsid w:val="004A5499"/>
    <w:rsid w:val="004A57E3"/>
    <w:rsid w:val="004A5E70"/>
    <w:rsid w:val="004A7AA4"/>
    <w:rsid w:val="004B2A4B"/>
    <w:rsid w:val="004B40A1"/>
    <w:rsid w:val="004B5A80"/>
    <w:rsid w:val="004B5CCF"/>
    <w:rsid w:val="004B62E2"/>
    <w:rsid w:val="004B6729"/>
    <w:rsid w:val="004B6F77"/>
    <w:rsid w:val="004B7EC9"/>
    <w:rsid w:val="004C37B1"/>
    <w:rsid w:val="004C7DD6"/>
    <w:rsid w:val="004D08DB"/>
    <w:rsid w:val="004D2422"/>
    <w:rsid w:val="004D2E1A"/>
    <w:rsid w:val="004D4214"/>
    <w:rsid w:val="004D451C"/>
    <w:rsid w:val="004D76E1"/>
    <w:rsid w:val="004E002E"/>
    <w:rsid w:val="004E134C"/>
    <w:rsid w:val="004E265D"/>
    <w:rsid w:val="004E682F"/>
    <w:rsid w:val="004F1526"/>
    <w:rsid w:val="004F464E"/>
    <w:rsid w:val="004F5622"/>
    <w:rsid w:val="004F6DA5"/>
    <w:rsid w:val="004F774A"/>
    <w:rsid w:val="0050123B"/>
    <w:rsid w:val="00506CFF"/>
    <w:rsid w:val="0051072B"/>
    <w:rsid w:val="005109F5"/>
    <w:rsid w:val="00510C61"/>
    <w:rsid w:val="00511281"/>
    <w:rsid w:val="00513F28"/>
    <w:rsid w:val="005143EF"/>
    <w:rsid w:val="005144D0"/>
    <w:rsid w:val="00514E54"/>
    <w:rsid w:val="005153A3"/>
    <w:rsid w:val="00515FC2"/>
    <w:rsid w:val="00526B55"/>
    <w:rsid w:val="0053057D"/>
    <w:rsid w:val="00530731"/>
    <w:rsid w:val="005317A2"/>
    <w:rsid w:val="00534ABD"/>
    <w:rsid w:val="005351EB"/>
    <w:rsid w:val="00536B4F"/>
    <w:rsid w:val="005378FE"/>
    <w:rsid w:val="00537C80"/>
    <w:rsid w:val="00550FFC"/>
    <w:rsid w:val="00551B01"/>
    <w:rsid w:val="00553B2F"/>
    <w:rsid w:val="00553C4D"/>
    <w:rsid w:val="00555C16"/>
    <w:rsid w:val="00560007"/>
    <w:rsid w:val="00561AB1"/>
    <w:rsid w:val="00561CCE"/>
    <w:rsid w:val="00561DC1"/>
    <w:rsid w:val="00562844"/>
    <w:rsid w:val="00562A7E"/>
    <w:rsid w:val="00563FF2"/>
    <w:rsid w:val="00572290"/>
    <w:rsid w:val="00572317"/>
    <w:rsid w:val="005750B3"/>
    <w:rsid w:val="005768CE"/>
    <w:rsid w:val="00580CC9"/>
    <w:rsid w:val="0058159D"/>
    <w:rsid w:val="00590284"/>
    <w:rsid w:val="00593373"/>
    <w:rsid w:val="00594662"/>
    <w:rsid w:val="005970AD"/>
    <w:rsid w:val="00597D61"/>
    <w:rsid w:val="005A04E1"/>
    <w:rsid w:val="005A7BED"/>
    <w:rsid w:val="005B0896"/>
    <w:rsid w:val="005B2C66"/>
    <w:rsid w:val="005B4CCF"/>
    <w:rsid w:val="005B5B73"/>
    <w:rsid w:val="005B5F67"/>
    <w:rsid w:val="005B6506"/>
    <w:rsid w:val="005B7A0E"/>
    <w:rsid w:val="005C0934"/>
    <w:rsid w:val="005C4C64"/>
    <w:rsid w:val="005C5087"/>
    <w:rsid w:val="005C6489"/>
    <w:rsid w:val="005C7ED9"/>
    <w:rsid w:val="005D0706"/>
    <w:rsid w:val="005D19EF"/>
    <w:rsid w:val="005D2563"/>
    <w:rsid w:val="005E2D1D"/>
    <w:rsid w:val="005E382D"/>
    <w:rsid w:val="005E3BF3"/>
    <w:rsid w:val="005E5BE2"/>
    <w:rsid w:val="005F0B95"/>
    <w:rsid w:val="005F32A7"/>
    <w:rsid w:val="005F3348"/>
    <w:rsid w:val="005F4C1C"/>
    <w:rsid w:val="005F57D3"/>
    <w:rsid w:val="005F5AED"/>
    <w:rsid w:val="005F634F"/>
    <w:rsid w:val="005F7AA6"/>
    <w:rsid w:val="00600ED8"/>
    <w:rsid w:val="00602683"/>
    <w:rsid w:val="00603185"/>
    <w:rsid w:val="0060631B"/>
    <w:rsid w:val="00607A10"/>
    <w:rsid w:val="00607B3C"/>
    <w:rsid w:val="00610031"/>
    <w:rsid w:val="00615D7C"/>
    <w:rsid w:val="006164B3"/>
    <w:rsid w:val="00621372"/>
    <w:rsid w:val="00621A6F"/>
    <w:rsid w:val="00621F85"/>
    <w:rsid w:val="006238AA"/>
    <w:rsid w:val="00624E09"/>
    <w:rsid w:val="00626F11"/>
    <w:rsid w:val="006270EE"/>
    <w:rsid w:val="0062714D"/>
    <w:rsid w:val="0063011E"/>
    <w:rsid w:val="00636617"/>
    <w:rsid w:val="006413A2"/>
    <w:rsid w:val="00641F27"/>
    <w:rsid w:val="00643D31"/>
    <w:rsid w:val="00645FBE"/>
    <w:rsid w:val="00654019"/>
    <w:rsid w:val="006564B5"/>
    <w:rsid w:val="00660DD2"/>
    <w:rsid w:val="00660FC6"/>
    <w:rsid w:val="00661CFB"/>
    <w:rsid w:val="0066789F"/>
    <w:rsid w:val="0067213E"/>
    <w:rsid w:val="00672690"/>
    <w:rsid w:val="00672C04"/>
    <w:rsid w:val="00673D33"/>
    <w:rsid w:val="00673DB4"/>
    <w:rsid w:val="00674DE7"/>
    <w:rsid w:val="00677C32"/>
    <w:rsid w:val="006819F0"/>
    <w:rsid w:val="00681EC2"/>
    <w:rsid w:val="0068237C"/>
    <w:rsid w:val="00682A0D"/>
    <w:rsid w:val="00683D45"/>
    <w:rsid w:val="006849EC"/>
    <w:rsid w:val="00685634"/>
    <w:rsid w:val="00685D37"/>
    <w:rsid w:val="00685F51"/>
    <w:rsid w:val="0069025E"/>
    <w:rsid w:val="006940B6"/>
    <w:rsid w:val="0069559E"/>
    <w:rsid w:val="006A4ECC"/>
    <w:rsid w:val="006A5078"/>
    <w:rsid w:val="006B0A91"/>
    <w:rsid w:val="006B0D28"/>
    <w:rsid w:val="006B0D87"/>
    <w:rsid w:val="006B22A2"/>
    <w:rsid w:val="006B2F24"/>
    <w:rsid w:val="006B56EA"/>
    <w:rsid w:val="006B5D9D"/>
    <w:rsid w:val="006C46C9"/>
    <w:rsid w:val="006C5742"/>
    <w:rsid w:val="006C5D35"/>
    <w:rsid w:val="006C76CD"/>
    <w:rsid w:val="006D3469"/>
    <w:rsid w:val="006D3A5E"/>
    <w:rsid w:val="006D56F1"/>
    <w:rsid w:val="006D60A6"/>
    <w:rsid w:val="006D62F6"/>
    <w:rsid w:val="006D6DAE"/>
    <w:rsid w:val="006E1EB5"/>
    <w:rsid w:val="006E693E"/>
    <w:rsid w:val="006E6A30"/>
    <w:rsid w:val="006F04B4"/>
    <w:rsid w:val="006F0AAC"/>
    <w:rsid w:val="006F396D"/>
    <w:rsid w:val="006F4A3B"/>
    <w:rsid w:val="0070040C"/>
    <w:rsid w:val="00700F48"/>
    <w:rsid w:val="00702739"/>
    <w:rsid w:val="00703C39"/>
    <w:rsid w:val="0070454B"/>
    <w:rsid w:val="007123FB"/>
    <w:rsid w:val="00713458"/>
    <w:rsid w:val="0071667F"/>
    <w:rsid w:val="00716849"/>
    <w:rsid w:val="0072012F"/>
    <w:rsid w:val="0072075A"/>
    <w:rsid w:val="00723D44"/>
    <w:rsid w:val="007248AE"/>
    <w:rsid w:val="007250D0"/>
    <w:rsid w:val="007265F0"/>
    <w:rsid w:val="0073020D"/>
    <w:rsid w:val="00730229"/>
    <w:rsid w:val="00730CCB"/>
    <w:rsid w:val="00737B5B"/>
    <w:rsid w:val="00737CC3"/>
    <w:rsid w:val="007408A1"/>
    <w:rsid w:val="00744C6B"/>
    <w:rsid w:val="00745A5F"/>
    <w:rsid w:val="00745CEE"/>
    <w:rsid w:val="00746483"/>
    <w:rsid w:val="00746BB4"/>
    <w:rsid w:val="0074746D"/>
    <w:rsid w:val="00747488"/>
    <w:rsid w:val="00753585"/>
    <w:rsid w:val="00753E1A"/>
    <w:rsid w:val="007618D5"/>
    <w:rsid w:val="0076567F"/>
    <w:rsid w:val="007660A0"/>
    <w:rsid w:val="00773470"/>
    <w:rsid w:val="00773AD5"/>
    <w:rsid w:val="00774680"/>
    <w:rsid w:val="00775452"/>
    <w:rsid w:val="00775BBB"/>
    <w:rsid w:val="00775D96"/>
    <w:rsid w:val="007777CA"/>
    <w:rsid w:val="00782240"/>
    <w:rsid w:val="00784A47"/>
    <w:rsid w:val="00785A23"/>
    <w:rsid w:val="0079131A"/>
    <w:rsid w:val="00791678"/>
    <w:rsid w:val="00792BA8"/>
    <w:rsid w:val="00792E21"/>
    <w:rsid w:val="007A10E6"/>
    <w:rsid w:val="007A20AD"/>
    <w:rsid w:val="007B0474"/>
    <w:rsid w:val="007B0FB7"/>
    <w:rsid w:val="007B103C"/>
    <w:rsid w:val="007B3743"/>
    <w:rsid w:val="007B7AFC"/>
    <w:rsid w:val="007C0009"/>
    <w:rsid w:val="007C0330"/>
    <w:rsid w:val="007C0557"/>
    <w:rsid w:val="007C2190"/>
    <w:rsid w:val="007C4629"/>
    <w:rsid w:val="007C58BD"/>
    <w:rsid w:val="007C7719"/>
    <w:rsid w:val="007D1BA7"/>
    <w:rsid w:val="007D1FC7"/>
    <w:rsid w:val="007D32B3"/>
    <w:rsid w:val="007D4A3E"/>
    <w:rsid w:val="007D674D"/>
    <w:rsid w:val="007E062C"/>
    <w:rsid w:val="007E2170"/>
    <w:rsid w:val="007E308E"/>
    <w:rsid w:val="007E3312"/>
    <w:rsid w:val="007E6A51"/>
    <w:rsid w:val="007F37C7"/>
    <w:rsid w:val="007F3EC4"/>
    <w:rsid w:val="007F6F7A"/>
    <w:rsid w:val="007F7BC7"/>
    <w:rsid w:val="007F7F2D"/>
    <w:rsid w:val="008007EF"/>
    <w:rsid w:val="00805F15"/>
    <w:rsid w:val="0080602F"/>
    <w:rsid w:val="008101E4"/>
    <w:rsid w:val="00810500"/>
    <w:rsid w:val="008124AB"/>
    <w:rsid w:val="008145D0"/>
    <w:rsid w:val="00814736"/>
    <w:rsid w:val="00814F53"/>
    <w:rsid w:val="0081554F"/>
    <w:rsid w:val="0082163B"/>
    <w:rsid w:val="00822947"/>
    <w:rsid w:val="008256F9"/>
    <w:rsid w:val="00825B93"/>
    <w:rsid w:val="0082746C"/>
    <w:rsid w:val="0083046E"/>
    <w:rsid w:val="00836E03"/>
    <w:rsid w:val="00837869"/>
    <w:rsid w:val="00840A15"/>
    <w:rsid w:val="008410FE"/>
    <w:rsid w:val="008426E6"/>
    <w:rsid w:val="00843459"/>
    <w:rsid w:val="00850621"/>
    <w:rsid w:val="00850B6C"/>
    <w:rsid w:val="0085216A"/>
    <w:rsid w:val="00852714"/>
    <w:rsid w:val="0085417A"/>
    <w:rsid w:val="0085490C"/>
    <w:rsid w:val="0085613F"/>
    <w:rsid w:val="008561BD"/>
    <w:rsid w:val="00857F52"/>
    <w:rsid w:val="00861DC8"/>
    <w:rsid w:val="00862C9D"/>
    <w:rsid w:val="008636FA"/>
    <w:rsid w:val="00865E18"/>
    <w:rsid w:val="00865F73"/>
    <w:rsid w:val="00871348"/>
    <w:rsid w:val="0087191E"/>
    <w:rsid w:val="00873CAC"/>
    <w:rsid w:val="00873E06"/>
    <w:rsid w:val="00874157"/>
    <w:rsid w:val="00874703"/>
    <w:rsid w:val="00875CF3"/>
    <w:rsid w:val="00875F88"/>
    <w:rsid w:val="0087734D"/>
    <w:rsid w:val="00877DE4"/>
    <w:rsid w:val="00881D35"/>
    <w:rsid w:val="00882568"/>
    <w:rsid w:val="00886FF3"/>
    <w:rsid w:val="0089328B"/>
    <w:rsid w:val="00895BAF"/>
    <w:rsid w:val="00895EE5"/>
    <w:rsid w:val="00896295"/>
    <w:rsid w:val="00896B47"/>
    <w:rsid w:val="008A10FE"/>
    <w:rsid w:val="008A1AA5"/>
    <w:rsid w:val="008A1DC0"/>
    <w:rsid w:val="008A26F7"/>
    <w:rsid w:val="008A2F06"/>
    <w:rsid w:val="008A3989"/>
    <w:rsid w:val="008A493C"/>
    <w:rsid w:val="008B0791"/>
    <w:rsid w:val="008B1C86"/>
    <w:rsid w:val="008B666F"/>
    <w:rsid w:val="008B78DB"/>
    <w:rsid w:val="008C084D"/>
    <w:rsid w:val="008C0B95"/>
    <w:rsid w:val="008C3473"/>
    <w:rsid w:val="008C4CC5"/>
    <w:rsid w:val="008C5E74"/>
    <w:rsid w:val="008C7DBD"/>
    <w:rsid w:val="008C7EF6"/>
    <w:rsid w:val="008D00F4"/>
    <w:rsid w:val="008D27D8"/>
    <w:rsid w:val="008D40CB"/>
    <w:rsid w:val="008D5808"/>
    <w:rsid w:val="008E14F7"/>
    <w:rsid w:val="008E247F"/>
    <w:rsid w:val="008E3F90"/>
    <w:rsid w:val="008F067E"/>
    <w:rsid w:val="008F16A6"/>
    <w:rsid w:val="008F3191"/>
    <w:rsid w:val="008F3565"/>
    <w:rsid w:val="008F4D0F"/>
    <w:rsid w:val="008F5152"/>
    <w:rsid w:val="008F64BF"/>
    <w:rsid w:val="008F6B1B"/>
    <w:rsid w:val="009010A6"/>
    <w:rsid w:val="00904368"/>
    <w:rsid w:val="00906FFB"/>
    <w:rsid w:val="00907EAE"/>
    <w:rsid w:val="009114A2"/>
    <w:rsid w:val="009127D0"/>
    <w:rsid w:val="00912E4B"/>
    <w:rsid w:val="00914EB6"/>
    <w:rsid w:val="00915B34"/>
    <w:rsid w:val="0092026A"/>
    <w:rsid w:val="00921414"/>
    <w:rsid w:val="00924D36"/>
    <w:rsid w:val="009266EF"/>
    <w:rsid w:val="009304F1"/>
    <w:rsid w:val="00932BFA"/>
    <w:rsid w:val="0093498E"/>
    <w:rsid w:val="0093552C"/>
    <w:rsid w:val="0094327F"/>
    <w:rsid w:val="009435B2"/>
    <w:rsid w:val="009446F7"/>
    <w:rsid w:val="0094592E"/>
    <w:rsid w:val="00946C4F"/>
    <w:rsid w:val="0094788D"/>
    <w:rsid w:val="009479B0"/>
    <w:rsid w:val="0095034C"/>
    <w:rsid w:val="00950F11"/>
    <w:rsid w:val="0095198D"/>
    <w:rsid w:val="00951F36"/>
    <w:rsid w:val="00953382"/>
    <w:rsid w:val="00954686"/>
    <w:rsid w:val="00955600"/>
    <w:rsid w:val="0095666A"/>
    <w:rsid w:val="00960B84"/>
    <w:rsid w:val="00961C5A"/>
    <w:rsid w:val="00964D26"/>
    <w:rsid w:val="00965E84"/>
    <w:rsid w:val="00970FBB"/>
    <w:rsid w:val="0097613B"/>
    <w:rsid w:val="00981788"/>
    <w:rsid w:val="00984C55"/>
    <w:rsid w:val="00984F27"/>
    <w:rsid w:val="00987CAB"/>
    <w:rsid w:val="00991B6A"/>
    <w:rsid w:val="009925C6"/>
    <w:rsid w:val="00994C3B"/>
    <w:rsid w:val="00995CED"/>
    <w:rsid w:val="009A7A6A"/>
    <w:rsid w:val="009B319D"/>
    <w:rsid w:val="009B42EC"/>
    <w:rsid w:val="009B44FF"/>
    <w:rsid w:val="009B7320"/>
    <w:rsid w:val="009C0EB7"/>
    <w:rsid w:val="009C356B"/>
    <w:rsid w:val="009C48B1"/>
    <w:rsid w:val="009C698F"/>
    <w:rsid w:val="009C7DE4"/>
    <w:rsid w:val="009D148E"/>
    <w:rsid w:val="009D1B44"/>
    <w:rsid w:val="009D32D1"/>
    <w:rsid w:val="009D398D"/>
    <w:rsid w:val="009D3B3A"/>
    <w:rsid w:val="009D5148"/>
    <w:rsid w:val="009D6824"/>
    <w:rsid w:val="009D6F1B"/>
    <w:rsid w:val="009D76F3"/>
    <w:rsid w:val="009E104D"/>
    <w:rsid w:val="009E60BB"/>
    <w:rsid w:val="009F4F47"/>
    <w:rsid w:val="009F58BA"/>
    <w:rsid w:val="009F5A46"/>
    <w:rsid w:val="009F6117"/>
    <w:rsid w:val="009F735D"/>
    <w:rsid w:val="00A04A62"/>
    <w:rsid w:val="00A0564D"/>
    <w:rsid w:val="00A0754C"/>
    <w:rsid w:val="00A102A4"/>
    <w:rsid w:val="00A1166F"/>
    <w:rsid w:val="00A118F7"/>
    <w:rsid w:val="00A127E4"/>
    <w:rsid w:val="00A148FE"/>
    <w:rsid w:val="00A15FDA"/>
    <w:rsid w:val="00A171DC"/>
    <w:rsid w:val="00A21B66"/>
    <w:rsid w:val="00A2223B"/>
    <w:rsid w:val="00A2389E"/>
    <w:rsid w:val="00A2546C"/>
    <w:rsid w:val="00A25F33"/>
    <w:rsid w:val="00A31298"/>
    <w:rsid w:val="00A31D41"/>
    <w:rsid w:val="00A327AB"/>
    <w:rsid w:val="00A333A2"/>
    <w:rsid w:val="00A3376A"/>
    <w:rsid w:val="00A3397D"/>
    <w:rsid w:val="00A33C02"/>
    <w:rsid w:val="00A35590"/>
    <w:rsid w:val="00A40A37"/>
    <w:rsid w:val="00A4115A"/>
    <w:rsid w:val="00A43011"/>
    <w:rsid w:val="00A45FA9"/>
    <w:rsid w:val="00A468CB"/>
    <w:rsid w:val="00A51602"/>
    <w:rsid w:val="00A52598"/>
    <w:rsid w:val="00A52C0D"/>
    <w:rsid w:val="00A54776"/>
    <w:rsid w:val="00A558B5"/>
    <w:rsid w:val="00A5741A"/>
    <w:rsid w:val="00A60E4B"/>
    <w:rsid w:val="00A61EC7"/>
    <w:rsid w:val="00A63627"/>
    <w:rsid w:val="00A6372B"/>
    <w:rsid w:val="00A64008"/>
    <w:rsid w:val="00A64F3E"/>
    <w:rsid w:val="00A65EA3"/>
    <w:rsid w:val="00A66817"/>
    <w:rsid w:val="00A717AE"/>
    <w:rsid w:val="00A75265"/>
    <w:rsid w:val="00A77963"/>
    <w:rsid w:val="00A81BD7"/>
    <w:rsid w:val="00A82098"/>
    <w:rsid w:val="00A86483"/>
    <w:rsid w:val="00A93A33"/>
    <w:rsid w:val="00AA0133"/>
    <w:rsid w:val="00AA0FF9"/>
    <w:rsid w:val="00AA3D7A"/>
    <w:rsid w:val="00AA60D2"/>
    <w:rsid w:val="00AA70DD"/>
    <w:rsid w:val="00AA7297"/>
    <w:rsid w:val="00AB18FC"/>
    <w:rsid w:val="00AB4FB6"/>
    <w:rsid w:val="00AB6789"/>
    <w:rsid w:val="00AC05AF"/>
    <w:rsid w:val="00AC14FE"/>
    <w:rsid w:val="00AC4158"/>
    <w:rsid w:val="00AC4831"/>
    <w:rsid w:val="00AC7C75"/>
    <w:rsid w:val="00AC7D76"/>
    <w:rsid w:val="00AD72DB"/>
    <w:rsid w:val="00AE4C69"/>
    <w:rsid w:val="00AF1D16"/>
    <w:rsid w:val="00AF1FC1"/>
    <w:rsid w:val="00AF36A2"/>
    <w:rsid w:val="00AF3B1F"/>
    <w:rsid w:val="00AF582C"/>
    <w:rsid w:val="00B0142C"/>
    <w:rsid w:val="00B03220"/>
    <w:rsid w:val="00B03F30"/>
    <w:rsid w:val="00B0516D"/>
    <w:rsid w:val="00B062CD"/>
    <w:rsid w:val="00B0714A"/>
    <w:rsid w:val="00B10B37"/>
    <w:rsid w:val="00B1138B"/>
    <w:rsid w:val="00B11390"/>
    <w:rsid w:val="00B12213"/>
    <w:rsid w:val="00B13F74"/>
    <w:rsid w:val="00B14660"/>
    <w:rsid w:val="00B14A9D"/>
    <w:rsid w:val="00B14C61"/>
    <w:rsid w:val="00B1697B"/>
    <w:rsid w:val="00B22AA5"/>
    <w:rsid w:val="00B249D6"/>
    <w:rsid w:val="00B31473"/>
    <w:rsid w:val="00B319AE"/>
    <w:rsid w:val="00B34003"/>
    <w:rsid w:val="00B3545D"/>
    <w:rsid w:val="00B37F30"/>
    <w:rsid w:val="00B43F06"/>
    <w:rsid w:val="00B44D1B"/>
    <w:rsid w:val="00B44FAF"/>
    <w:rsid w:val="00B469DC"/>
    <w:rsid w:val="00B473C0"/>
    <w:rsid w:val="00B476C8"/>
    <w:rsid w:val="00B5209B"/>
    <w:rsid w:val="00B52284"/>
    <w:rsid w:val="00B52E0F"/>
    <w:rsid w:val="00B53368"/>
    <w:rsid w:val="00B54FBB"/>
    <w:rsid w:val="00B55F60"/>
    <w:rsid w:val="00B60459"/>
    <w:rsid w:val="00B61537"/>
    <w:rsid w:val="00B635A1"/>
    <w:rsid w:val="00B70B23"/>
    <w:rsid w:val="00B738C4"/>
    <w:rsid w:val="00B77395"/>
    <w:rsid w:val="00B80266"/>
    <w:rsid w:val="00B8126A"/>
    <w:rsid w:val="00B84AB1"/>
    <w:rsid w:val="00B86049"/>
    <w:rsid w:val="00B87AA3"/>
    <w:rsid w:val="00B87B14"/>
    <w:rsid w:val="00B87EFF"/>
    <w:rsid w:val="00B90921"/>
    <w:rsid w:val="00B90B26"/>
    <w:rsid w:val="00B928B9"/>
    <w:rsid w:val="00B955BE"/>
    <w:rsid w:val="00B96BD6"/>
    <w:rsid w:val="00BA1D61"/>
    <w:rsid w:val="00BA2C42"/>
    <w:rsid w:val="00BA45DD"/>
    <w:rsid w:val="00BA7EEC"/>
    <w:rsid w:val="00BB269F"/>
    <w:rsid w:val="00BB561F"/>
    <w:rsid w:val="00BB61AF"/>
    <w:rsid w:val="00BB67B0"/>
    <w:rsid w:val="00BB68E0"/>
    <w:rsid w:val="00BC1E1D"/>
    <w:rsid w:val="00BC4AB4"/>
    <w:rsid w:val="00BC726E"/>
    <w:rsid w:val="00BD1078"/>
    <w:rsid w:val="00BD28D1"/>
    <w:rsid w:val="00BD2FDE"/>
    <w:rsid w:val="00BD7CF0"/>
    <w:rsid w:val="00BE0468"/>
    <w:rsid w:val="00BE1C03"/>
    <w:rsid w:val="00BE31A3"/>
    <w:rsid w:val="00BE43A8"/>
    <w:rsid w:val="00BE445B"/>
    <w:rsid w:val="00BE6B6A"/>
    <w:rsid w:val="00BE6BF1"/>
    <w:rsid w:val="00BE7C3E"/>
    <w:rsid w:val="00BF48D0"/>
    <w:rsid w:val="00BF4944"/>
    <w:rsid w:val="00C00EB8"/>
    <w:rsid w:val="00C0268F"/>
    <w:rsid w:val="00C027A2"/>
    <w:rsid w:val="00C029BC"/>
    <w:rsid w:val="00C05632"/>
    <w:rsid w:val="00C06EC9"/>
    <w:rsid w:val="00C10202"/>
    <w:rsid w:val="00C10253"/>
    <w:rsid w:val="00C11DF1"/>
    <w:rsid w:val="00C13899"/>
    <w:rsid w:val="00C14A9E"/>
    <w:rsid w:val="00C15FFF"/>
    <w:rsid w:val="00C16EFD"/>
    <w:rsid w:val="00C214E7"/>
    <w:rsid w:val="00C23456"/>
    <w:rsid w:val="00C252D1"/>
    <w:rsid w:val="00C26E3E"/>
    <w:rsid w:val="00C2797F"/>
    <w:rsid w:val="00C346A9"/>
    <w:rsid w:val="00C35777"/>
    <w:rsid w:val="00C36E05"/>
    <w:rsid w:val="00C3754E"/>
    <w:rsid w:val="00C37BE1"/>
    <w:rsid w:val="00C412EF"/>
    <w:rsid w:val="00C41A24"/>
    <w:rsid w:val="00C43756"/>
    <w:rsid w:val="00C44EAB"/>
    <w:rsid w:val="00C450E0"/>
    <w:rsid w:val="00C5044F"/>
    <w:rsid w:val="00C510D2"/>
    <w:rsid w:val="00C51D30"/>
    <w:rsid w:val="00C526C8"/>
    <w:rsid w:val="00C53730"/>
    <w:rsid w:val="00C53D32"/>
    <w:rsid w:val="00C60F68"/>
    <w:rsid w:val="00C61C92"/>
    <w:rsid w:val="00C622B6"/>
    <w:rsid w:val="00C647E2"/>
    <w:rsid w:val="00C71122"/>
    <w:rsid w:val="00C71E17"/>
    <w:rsid w:val="00C75F67"/>
    <w:rsid w:val="00C77416"/>
    <w:rsid w:val="00C90906"/>
    <w:rsid w:val="00C90B2E"/>
    <w:rsid w:val="00C94E9F"/>
    <w:rsid w:val="00C962CB"/>
    <w:rsid w:val="00CA3E84"/>
    <w:rsid w:val="00CA4321"/>
    <w:rsid w:val="00CB0628"/>
    <w:rsid w:val="00CB2C47"/>
    <w:rsid w:val="00CB4C4A"/>
    <w:rsid w:val="00CB5ED0"/>
    <w:rsid w:val="00CB7DC0"/>
    <w:rsid w:val="00CC0726"/>
    <w:rsid w:val="00CC1289"/>
    <w:rsid w:val="00CC5740"/>
    <w:rsid w:val="00CC5D31"/>
    <w:rsid w:val="00CC7158"/>
    <w:rsid w:val="00CD0C0A"/>
    <w:rsid w:val="00CD1079"/>
    <w:rsid w:val="00CD3D25"/>
    <w:rsid w:val="00CE04E7"/>
    <w:rsid w:val="00CE0E1F"/>
    <w:rsid w:val="00CE21AB"/>
    <w:rsid w:val="00CE4684"/>
    <w:rsid w:val="00CE702F"/>
    <w:rsid w:val="00CE70B1"/>
    <w:rsid w:val="00CF0A0E"/>
    <w:rsid w:val="00CF1E73"/>
    <w:rsid w:val="00D055FC"/>
    <w:rsid w:val="00D06EE7"/>
    <w:rsid w:val="00D10ACC"/>
    <w:rsid w:val="00D10BDE"/>
    <w:rsid w:val="00D10BFE"/>
    <w:rsid w:val="00D213B4"/>
    <w:rsid w:val="00D232AD"/>
    <w:rsid w:val="00D23F33"/>
    <w:rsid w:val="00D2607F"/>
    <w:rsid w:val="00D2760C"/>
    <w:rsid w:val="00D3298D"/>
    <w:rsid w:val="00D3602C"/>
    <w:rsid w:val="00D36C41"/>
    <w:rsid w:val="00D413F7"/>
    <w:rsid w:val="00D42C9E"/>
    <w:rsid w:val="00D43FEB"/>
    <w:rsid w:val="00D45F15"/>
    <w:rsid w:val="00D5190F"/>
    <w:rsid w:val="00D53A2B"/>
    <w:rsid w:val="00D54C55"/>
    <w:rsid w:val="00D55D97"/>
    <w:rsid w:val="00D5628E"/>
    <w:rsid w:val="00D56B86"/>
    <w:rsid w:val="00D6034B"/>
    <w:rsid w:val="00D62CD6"/>
    <w:rsid w:val="00D63307"/>
    <w:rsid w:val="00D63A00"/>
    <w:rsid w:val="00D6586E"/>
    <w:rsid w:val="00D66D70"/>
    <w:rsid w:val="00D7189D"/>
    <w:rsid w:val="00D72C87"/>
    <w:rsid w:val="00D74537"/>
    <w:rsid w:val="00D813F4"/>
    <w:rsid w:val="00D81B6C"/>
    <w:rsid w:val="00D81E0A"/>
    <w:rsid w:val="00D826D7"/>
    <w:rsid w:val="00D84F33"/>
    <w:rsid w:val="00D85A68"/>
    <w:rsid w:val="00D94A3C"/>
    <w:rsid w:val="00D94A41"/>
    <w:rsid w:val="00D95390"/>
    <w:rsid w:val="00D95C56"/>
    <w:rsid w:val="00DA34D2"/>
    <w:rsid w:val="00DA39EA"/>
    <w:rsid w:val="00DA3AB7"/>
    <w:rsid w:val="00DA674E"/>
    <w:rsid w:val="00DA6878"/>
    <w:rsid w:val="00DA6A05"/>
    <w:rsid w:val="00DB01ED"/>
    <w:rsid w:val="00DB28F3"/>
    <w:rsid w:val="00DB5016"/>
    <w:rsid w:val="00DB743A"/>
    <w:rsid w:val="00DB7F66"/>
    <w:rsid w:val="00DC3071"/>
    <w:rsid w:val="00DC498E"/>
    <w:rsid w:val="00DC5B6D"/>
    <w:rsid w:val="00DC6A56"/>
    <w:rsid w:val="00DC6E4C"/>
    <w:rsid w:val="00DC76C2"/>
    <w:rsid w:val="00DD0A8A"/>
    <w:rsid w:val="00DD0ADE"/>
    <w:rsid w:val="00DD1066"/>
    <w:rsid w:val="00DD4FF8"/>
    <w:rsid w:val="00DD5D1D"/>
    <w:rsid w:val="00DD718D"/>
    <w:rsid w:val="00DE1911"/>
    <w:rsid w:val="00DE2A0B"/>
    <w:rsid w:val="00DE6877"/>
    <w:rsid w:val="00DE69D8"/>
    <w:rsid w:val="00DE6FC5"/>
    <w:rsid w:val="00DE770F"/>
    <w:rsid w:val="00DF0342"/>
    <w:rsid w:val="00DF061B"/>
    <w:rsid w:val="00DF1437"/>
    <w:rsid w:val="00DF1A92"/>
    <w:rsid w:val="00DF1BB4"/>
    <w:rsid w:val="00DF428C"/>
    <w:rsid w:val="00DF6AA5"/>
    <w:rsid w:val="00E00682"/>
    <w:rsid w:val="00E009A4"/>
    <w:rsid w:val="00E01B47"/>
    <w:rsid w:val="00E021B3"/>
    <w:rsid w:val="00E02D01"/>
    <w:rsid w:val="00E02EAF"/>
    <w:rsid w:val="00E04669"/>
    <w:rsid w:val="00E105D3"/>
    <w:rsid w:val="00E114CE"/>
    <w:rsid w:val="00E11566"/>
    <w:rsid w:val="00E1476D"/>
    <w:rsid w:val="00E15602"/>
    <w:rsid w:val="00E15F42"/>
    <w:rsid w:val="00E15FE7"/>
    <w:rsid w:val="00E16438"/>
    <w:rsid w:val="00E1678D"/>
    <w:rsid w:val="00E16CA8"/>
    <w:rsid w:val="00E1744A"/>
    <w:rsid w:val="00E209EC"/>
    <w:rsid w:val="00E22FA2"/>
    <w:rsid w:val="00E26320"/>
    <w:rsid w:val="00E308DF"/>
    <w:rsid w:val="00E42203"/>
    <w:rsid w:val="00E44AB3"/>
    <w:rsid w:val="00E46849"/>
    <w:rsid w:val="00E50389"/>
    <w:rsid w:val="00E52F6E"/>
    <w:rsid w:val="00E53A7B"/>
    <w:rsid w:val="00E56D6C"/>
    <w:rsid w:val="00E60174"/>
    <w:rsid w:val="00E6091A"/>
    <w:rsid w:val="00E6145C"/>
    <w:rsid w:val="00E61A74"/>
    <w:rsid w:val="00E62CBA"/>
    <w:rsid w:val="00E62D3C"/>
    <w:rsid w:val="00E63385"/>
    <w:rsid w:val="00E64124"/>
    <w:rsid w:val="00E64420"/>
    <w:rsid w:val="00E650FF"/>
    <w:rsid w:val="00E66183"/>
    <w:rsid w:val="00E677BC"/>
    <w:rsid w:val="00E703F2"/>
    <w:rsid w:val="00E71A23"/>
    <w:rsid w:val="00E72155"/>
    <w:rsid w:val="00E72746"/>
    <w:rsid w:val="00E738C6"/>
    <w:rsid w:val="00E73CEE"/>
    <w:rsid w:val="00E75815"/>
    <w:rsid w:val="00E75BBF"/>
    <w:rsid w:val="00E75C3C"/>
    <w:rsid w:val="00E85E40"/>
    <w:rsid w:val="00E860DB"/>
    <w:rsid w:val="00E86D80"/>
    <w:rsid w:val="00E8713D"/>
    <w:rsid w:val="00E8722B"/>
    <w:rsid w:val="00E8728C"/>
    <w:rsid w:val="00E874EE"/>
    <w:rsid w:val="00E877AA"/>
    <w:rsid w:val="00E913E7"/>
    <w:rsid w:val="00E916A1"/>
    <w:rsid w:val="00E91D00"/>
    <w:rsid w:val="00E93E67"/>
    <w:rsid w:val="00EA33F9"/>
    <w:rsid w:val="00EA613C"/>
    <w:rsid w:val="00EA664E"/>
    <w:rsid w:val="00EB0877"/>
    <w:rsid w:val="00EB1DB0"/>
    <w:rsid w:val="00EB21A8"/>
    <w:rsid w:val="00EB25C7"/>
    <w:rsid w:val="00EB7424"/>
    <w:rsid w:val="00EC3B06"/>
    <w:rsid w:val="00EC4AB7"/>
    <w:rsid w:val="00EC4D07"/>
    <w:rsid w:val="00EC6652"/>
    <w:rsid w:val="00ED44B8"/>
    <w:rsid w:val="00ED4DC4"/>
    <w:rsid w:val="00ED7FF4"/>
    <w:rsid w:val="00EE3B6B"/>
    <w:rsid w:val="00EE5014"/>
    <w:rsid w:val="00EE60E4"/>
    <w:rsid w:val="00EF205E"/>
    <w:rsid w:val="00EF3129"/>
    <w:rsid w:val="00EF59DD"/>
    <w:rsid w:val="00EF7439"/>
    <w:rsid w:val="00F00E35"/>
    <w:rsid w:val="00F02440"/>
    <w:rsid w:val="00F04D49"/>
    <w:rsid w:val="00F04F0E"/>
    <w:rsid w:val="00F05C32"/>
    <w:rsid w:val="00F06391"/>
    <w:rsid w:val="00F07F31"/>
    <w:rsid w:val="00F10490"/>
    <w:rsid w:val="00F13A61"/>
    <w:rsid w:val="00F14589"/>
    <w:rsid w:val="00F2329B"/>
    <w:rsid w:val="00F261EA"/>
    <w:rsid w:val="00F26ED9"/>
    <w:rsid w:val="00F27C9A"/>
    <w:rsid w:val="00F313E4"/>
    <w:rsid w:val="00F33DA2"/>
    <w:rsid w:val="00F366A9"/>
    <w:rsid w:val="00F45546"/>
    <w:rsid w:val="00F46230"/>
    <w:rsid w:val="00F5060D"/>
    <w:rsid w:val="00F55200"/>
    <w:rsid w:val="00F55539"/>
    <w:rsid w:val="00F563CF"/>
    <w:rsid w:val="00F61ECA"/>
    <w:rsid w:val="00F64876"/>
    <w:rsid w:val="00F64C7C"/>
    <w:rsid w:val="00F64EE1"/>
    <w:rsid w:val="00F65FBC"/>
    <w:rsid w:val="00F73EFE"/>
    <w:rsid w:val="00F74A4A"/>
    <w:rsid w:val="00F808DA"/>
    <w:rsid w:val="00F90594"/>
    <w:rsid w:val="00F91106"/>
    <w:rsid w:val="00F966B5"/>
    <w:rsid w:val="00F97634"/>
    <w:rsid w:val="00F97B25"/>
    <w:rsid w:val="00FA1679"/>
    <w:rsid w:val="00FA1D87"/>
    <w:rsid w:val="00FA216B"/>
    <w:rsid w:val="00FA6EB8"/>
    <w:rsid w:val="00FB0BF0"/>
    <w:rsid w:val="00FB242C"/>
    <w:rsid w:val="00FB3396"/>
    <w:rsid w:val="00FC1D93"/>
    <w:rsid w:val="00FC3162"/>
    <w:rsid w:val="00FC3A99"/>
    <w:rsid w:val="00FC43AF"/>
    <w:rsid w:val="00FC53AC"/>
    <w:rsid w:val="00FC647F"/>
    <w:rsid w:val="00FC7256"/>
    <w:rsid w:val="00FC7BA4"/>
    <w:rsid w:val="00FD11D4"/>
    <w:rsid w:val="00FD21A9"/>
    <w:rsid w:val="00FD2CC1"/>
    <w:rsid w:val="00FD3BC9"/>
    <w:rsid w:val="00FD4921"/>
    <w:rsid w:val="00FD531A"/>
    <w:rsid w:val="00FD5899"/>
    <w:rsid w:val="00FD5B98"/>
    <w:rsid w:val="00FD5C30"/>
    <w:rsid w:val="00FE3DDE"/>
    <w:rsid w:val="00FE50B1"/>
    <w:rsid w:val="00FE7CF7"/>
    <w:rsid w:val="00FF19E9"/>
    <w:rsid w:val="00FF1D1A"/>
    <w:rsid w:val="00FF6BD9"/>
    <w:rsid w:val="00FF6E05"/>
    <w:rsid w:val="00FF7D8B"/>
    <w:rsid w:val="3A1A46FC"/>
    <w:rsid w:val="43864DD6"/>
    <w:rsid w:val="74623F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3E220E"/>
    <w:pPr>
      <w:spacing w:after="0" w:line="240" w:lineRule="auto"/>
    </w:pPr>
  </w:style>
  <w:style w:type="character" w:styleId="Nevyrieenzmienka">
    <w:name w:val="Unresolved Mention"/>
    <w:basedOn w:val="Predvolenpsmoodseku"/>
    <w:uiPriority w:val="99"/>
    <w:semiHidden/>
    <w:unhideWhenUsed/>
    <w:rsid w:val="00537C80"/>
    <w:rPr>
      <w:color w:val="605E5C"/>
      <w:shd w:val="clear" w:color="auto" w:fill="E1DFDD"/>
    </w:rPr>
  </w:style>
  <w:style w:type="character" w:customStyle="1" w:styleId="normaltextrun">
    <w:name w:val="normaltextrun"/>
    <w:basedOn w:val="Predvolenpsmoodseku"/>
    <w:rsid w:val="00FF1D1A"/>
  </w:style>
  <w:style w:type="character" w:customStyle="1" w:styleId="eop">
    <w:name w:val="eop"/>
    <w:basedOn w:val="Predvolenpsmoodseku"/>
    <w:rsid w:val="00FF1D1A"/>
  </w:style>
  <w:style w:type="character" w:customStyle="1" w:styleId="ra">
    <w:name w:val="ra"/>
    <w:basedOn w:val="Predvolenpsmoodseku"/>
    <w:rsid w:val="00A6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565721914">
      <w:bodyDiv w:val="1"/>
      <w:marLeft w:val="0"/>
      <w:marRight w:val="0"/>
      <w:marTop w:val="0"/>
      <w:marBottom w:val="0"/>
      <w:divBdr>
        <w:top w:val="none" w:sz="0" w:space="0" w:color="auto"/>
        <w:left w:val="none" w:sz="0" w:space="0" w:color="auto"/>
        <w:bottom w:val="none" w:sz="0" w:space="0" w:color="auto"/>
        <w:right w:val="none" w:sz="0" w:space="0" w:color="auto"/>
      </w:divBdr>
    </w:div>
    <w:div w:id="873419815">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tus.kutlak@bbsk.sk" TargetMode="External"/><Relationship Id="rId18" Type="http://schemas.openxmlformats.org/officeDocument/2006/relationships/hyperlink" Target="mailto:faktury@bbsk.s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podatelna@bbsk.sk" TargetMode="External"/><Relationship Id="rId7" Type="http://schemas.openxmlformats.org/officeDocument/2006/relationships/settings" Target="settings.xml"/><Relationship Id="rId12" Type="http://schemas.openxmlformats.org/officeDocument/2006/relationships/hyperlink" Target="mailto:martin.danis@bbsk.s" TargetMode="External"/><Relationship Id="rId17" Type="http://schemas.openxmlformats.org/officeDocument/2006/relationships/hyperlink" Target="mailto:bronislava.celuchova@bbsk.sk" TargetMode="External"/><Relationship Id="rId25" Type="http://schemas.openxmlformats.org/officeDocument/2006/relationships/hyperlink" Target="mailto:bronislava.celuchova@bbsk.sk" TargetMode="External"/><Relationship Id="rId2" Type="http://schemas.openxmlformats.org/officeDocument/2006/relationships/customXml" Target="../customXml/item2.xml"/><Relationship Id="rId16" Type="http://schemas.openxmlformats.org/officeDocument/2006/relationships/hyperlink" Target="mailto:matus.kutlak@bbsk.sk" TargetMode="External"/><Relationship Id="rId20" Type="http://schemas.openxmlformats.org/officeDocument/2006/relationships/hyperlink" Target="mailto:bronislava.celuchova@bbsk.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24" Type="http://schemas.openxmlformats.org/officeDocument/2006/relationships/hyperlink" Target="mailto:sostorn.riaditel@gmail.com" TargetMode="External"/><Relationship Id="rId5" Type="http://schemas.openxmlformats.org/officeDocument/2006/relationships/numbering" Target="numbering.xml"/><Relationship Id="rId15" Type="http://schemas.openxmlformats.org/officeDocument/2006/relationships/hyperlink" Target="mailto:bronislava.celuchova@bbsk.sk" TargetMode="External"/><Relationship Id="rId23" Type="http://schemas.openxmlformats.org/officeDocument/2006/relationships/hyperlink" Target="mailto:matus.kutlak@bbsk.sk"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matus.kutlak@bbsk.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ostorn.riaditel@gmail.com" TargetMode="External"/><Relationship Id="rId22" Type="http://schemas.openxmlformats.org/officeDocument/2006/relationships/hyperlink" Target="mailto:martin.danis@bbsk.sk" TargetMode="External"/><Relationship Id="rId27"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4" ma:contentTypeDescription="Umožňuje vytvoriť nový dokument." ma:contentTypeScope="" ma:versionID="e35f43bdc19b0720e7991fc34e2189b8">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1c340b235b071f8fb6b54c5bbe251833"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Flow_SignoffStatus" ma:index="21" nillable="true" ma:displayName="Stav odhlásenia" ma:internalName="Stav_x0020_odhl_x00e1_seni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_Flow_SignoffStatus xmlns="c9500b92-7159-4028-96e6-f9459d2ea99e" xsi:nil="true"/>
  </documentManagement>
</p:propertie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695E931F-55F1-48D7-851D-EEA0D1B0F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8ED951-9863-4EBD-8617-408BA95FDAAE}">
  <ds:schemaRefs>
    <ds:schemaRef ds:uri="http://schemas.microsoft.com/sharepoint/v3/contenttype/forms"/>
  </ds:schemaRefs>
</ds:datastoreItem>
</file>

<file path=customXml/itemProps4.xml><?xml version="1.0" encoding="utf-8"?>
<ds:datastoreItem xmlns:ds="http://schemas.openxmlformats.org/officeDocument/2006/customXml" ds:itemID="{C0AFFDB1-1633-4699-BAAD-559972C25C4E}">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14132</Words>
  <Characters>80553</Characters>
  <Application>Microsoft Office Word</Application>
  <DocSecurity>0</DocSecurity>
  <Lines>671</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Cvečková Dominika</cp:lastModifiedBy>
  <cp:revision>4</cp:revision>
  <cp:lastPrinted>2024-04-30T13:19:00Z</cp:lastPrinted>
  <dcterms:created xsi:type="dcterms:W3CDTF">2025-02-11T09:08:00Z</dcterms:created>
  <dcterms:modified xsi:type="dcterms:W3CDTF">2025-03-20T11:37:00Z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0x010100CD58068CDBF4E34EAE088E76855536E6</vt:lpwstr>
  </property>
  <property fmtid="{D5CDD505-2E9C-101B-9397-08002B2CF9AE}" pid="3" name="MediaServiceImageTags">
    <vt:lpwstr/>
  </property>
</Properties>
</file>